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9D0FE" w14:textId="595315C7" w:rsidR="004071F0" w:rsidRDefault="000B6187" w:rsidP="00621DC4">
      <w:pPr>
        <w:tabs>
          <w:tab w:val="center" w:pos="1843"/>
          <w:tab w:val="left" w:pos="5670"/>
        </w:tabs>
        <w:rPr>
          <w:b/>
        </w:rPr>
      </w:pPr>
      <w:r>
        <w:rPr>
          <w:noProof/>
        </w:rPr>
        <w:drawing>
          <wp:inline distT="0" distB="0" distL="0" distR="0" wp14:anchorId="6729D54C" wp14:editId="4AE8B527">
            <wp:extent cx="1126901" cy="548640"/>
            <wp:effectExtent l="0" t="0" r="0" b="3810"/>
            <wp:docPr id="2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901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33F0D" w14:textId="2F7540CC" w:rsidR="000B6187" w:rsidRPr="00DB3E38" w:rsidRDefault="000B6187" w:rsidP="00621DC4">
      <w:pPr>
        <w:tabs>
          <w:tab w:val="center" w:pos="1843"/>
          <w:tab w:val="left" w:pos="5670"/>
        </w:tabs>
        <w:rPr>
          <w:b/>
          <w:sz w:val="22"/>
        </w:rPr>
      </w:pPr>
      <w:r w:rsidRPr="00DB3E38">
        <w:rPr>
          <w:b/>
          <w:sz w:val="22"/>
        </w:rPr>
        <w:t>Service d’Infrastructure de la Défense Nord-Est</w:t>
      </w:r>
    </w:p>
    <w:p w14:paraId="64C611C7" w14:textId="5F209034" w:rsidR="00324AF0" w:rsidRPr="00DB3E38" w:rsidRDefault="00324AF0" w:rsidP="00324AF0">
      <w:pPr>
        <w:pStyle w:val="Default"/>
      </w:pPr>
    </w:p>
    <w:p w14:paraId="1DA4DC5B" w14:textId="757967E7" w:rsidR="00324AF0" w:rsidRPr="00DB3E38" w:rsidRDefault="00DB3E38" w:rsidP="00324AF0">
      <w:pPr>
        <w:pStyle w:val="Default"/>
        <w:rPr>
          <w:sz w:val="23"/>
          <w:szCs w:val="23"/>
        </w:rPr>
      </w:pPr>
      <w:r w:rsidRPr="00DB3E38">
        <w:rPr>
          <w:b/>
          <w:bCs/>
          <w:sz w:val="23"/>
          <w:szCs w:val="23"/>
        </w:rPr>
        <w:t>Unité de Soutien de l’Infrastructure de la Défense de Metz</w:t>
      </w:r>
    </w:p>
    <w:p w14:paraId="00C2EBDF" w14:textId="3DFE386F" w:rsidR="00324AF0" w:rsidRPr="00DB3E38" w:rsidRDefault="00DB3E38" w:rsidP="00324AF0">
      <w:pPr>
        <w:pStyle w:val="Default"/>
        <w:rPr>
          <w:sz w:val="23"/>
          <w:szCs w:val="23"/>
        </w:rPr>
      </w:pPr>
      <w:r w:rsidRPr="00DB3E38">
        <w:rPr>
          <w:b/>
          <w:bCs/>
          <w:sz w:val="23"/>
          <w:szCs w:val="23"/>
        </w:rPr>
        <w:t>Section travaux</w:t>
      </w:r>
    </w:p>
    <w:p w14:paraId="4F19D786" w14:textId="7F93678F" w:rsidR="00040DB8" w:rsidRPr="00DB3E38" w:rsidRDefault="00E70401" w:rsidP="00E70401">
      <w:pPr>
        <w:tabs>
          <w:tab w:val="center" w:pos="1843"/>
          <w:tab w:val="left" w:pos="6521"/>
        </w:tabs>
        <w:rPr>
          <w:b/>
          <w:bCs/>
        </w:rPr>
      </w:pPr>
      <w:r w:rsidRPr="00DB3E38">
        <w:rPr>
          <w:b/>
          <w:bCs/>
        </w:rPr>
        <w:t>Casern</w:t>
      </w:r>
      <w:r w:rsidR="00040DB8" w:rsidRPr="00DB3E38">
        <w:rPr>
          <w:b/>
          <w:bCs/>
        </w:rPr>
        <w:t xml:space="preserve">e Ney, </w:t>
      </w:r>
      <w:r w:rsidRPr="00DB3E38">
        <w:rPr>
          <w:b/>
          <w:bCs/>
        </w:rPr>
        <w:t xml:space="preserve">CS 92005 </w:t>
      </w:r>
    </w:p>
    <w:p w14:paraId="667071F9" w14:textId="1BDED83A" w:rsidR="00DA6D30" w:rsidRPr="00040DB8" w:rsidRDefault="00E70401" w:rsidP="00E70401">
      <w:pPr>
        <w:tabs>
          <w:tab w:val="center" w:pos="1843"/>
          <w:tab w:val="left" w:pos="6521"/>
        </w:tabs>
        <w:rPr>
          <w:b/>
          <w:bCs/>
        </w:rPr>
      </w:pPr>
      <w:r w:rsidRPr="00DB3E38">
        <w:rPr>
          <w:b/>
          <w:bCs/>
        </w:rPr>
        <w:t>57044 METZ Cedex 01</w:t>
      </w:r>
    </w:p>
    <w:p w14:paraId="02D141F1" w14:textId="77777777" w:rsidR="00DA6D30" w:rsidRPr="008C441C" w:rsidRDefault="00DA6D30" w:rsidP="00DA6D30">
      <w:pPr>
        <w:tabs>
          <w:tab w:val="center" w:pos="1843"/>
          <w:tab w:val="left" w:pos="6521"/>
        </w:tabs>
        <w:rPr>
          <w:b/>
        </w:rPr>
      </w:pPr>
    </w:p>
    <w:p w14:paraId="30DB5DEB" w14:textId="77777777" w:rsidR="0083692E" w:rsidRPr="008C441C" w:rsidRDefault="0083692E" w:rsidP="00DA6D30">
      <w:pPr>
        <w:tabs>
          <w:tab w:val="center" w:pos="1843"/>
          <w:tab w:val="left" w:pos="6521"/>
        </w:tabs>
        <w:rPr>
          <w:b/>
        </w:rPr>
      </w:pPr>
    </w:p>
    <w:p w14:paraId="6AAED005" w14:textId="77777777" w:rsidR="00342812" w:rsidRPr="008C441C" w:rsidRDefault="00342812" w:rsidP="00593D73">
      <w:pPr>
        <w:ind w:left="3060" w:right="284"/>
        <w:rPr>
          <w:b/>
          <w:sz w:val="28"/>
          <w:szCs w:val="28"/>
        </w:rPr>
      </w:pPr>
    </w:p>
    <w:p w14:paraId="4F6F43E1" w14:textId="7588883F" w:rsidR="00E4568C" w:rsidRPr="00C30ECD" w:rsidRDefault="00516649" w:rsidP="00593D73">
      <w:pPr>
        <w:ind w:left="3060" w:right="284"/>
        <w:rPr>
          <w:b/>
          <w:bCs/>
          <w:sz w:val="28"/>
          <w:szCs w:val="28"/>
        </w:rPr>
      </w:pPr>
      <w:r w:rsidRPr="00FA0CA6">
        <w:rPr>
          <w:b/>
          <w:sz w:val="28"/>
          <w:szCs w:val="28"/>
        </w:rPr>
        <w:t xml:space="preserve">MAPA n° </w:t>
      </w:r>
      <w:r w:rsidR="000B6187" w:rsidRPr="00FA0CA6">
        <w:rPr>
          <w:b/>
          <w:sz w:val="28"/>
          <w:szCs w:val="28"/>
        </w:rPr>
        <w:t>2025</w:t>
      </w:r>
      <w:r w:rsidR="00A43CE9" w:rsidRPr="00FA0CA6">
        <w:rPr>
          <w:b/>
          <w:sz w:val="28"/>
          <w:szCs w:val="28"/>
        </w:rPr>
        <w:t>-</w:t>
      </w:r>
      <w:r w:rsidR="00EB4FC9">
        <w:rPr>
          <w:b/>
          <w:sz w:val="28"/>
          <w:szCs w:val="28"/>
        </w:rPr>
        <w:t>USID01-084</w:t>
      </w:r>
    </w:p>
    <w:p w14:paraId="7A8BF670" w14:textId="77777777" w:rsidR="00E4568C" w:rsidRPr="00C30ECD" w:rsidRDefault="00E4568C">
      <w:pPr>
        <w:rPr>
          <w:sz w:val="22"/>
          <w:szCs w:val="22"/>
        </w:rPr>
      </w:pPr>
    </w:p>
    <w:p w14:paraId="667A0F83" w14:textId="77777777" w:rsidR="0083692E" w:rsidRPr="00C30ECD" w:rsidRDefault="0083692E">
      <w:pPr>
        <w:pStyle w:val="Titre9"/>
        <w:ind w:left="4248" w:hanging="4248"/>
        <w:jc w:val="center"/>
        <w:rPr>
          <w:sz w:val="24"/>
          <w:szCs w:val="24"/>
        </w:rPr>
      </w:pPr>
    </w:p>
    <w:p w14:paraId="73B1F2EC" w14:textId="77777777" w:rsidR="00DC5BDA" w:rsidRPr="00C30ECD" w:rsidRDefault="00DC5BDA" w:rsidP="00DC5BDA">
      <w:pPr>
        <w:pStyle w:val="Titre9"/>
        <w:ind w:left="4248" w:hanging="4248"/>
        <w:jc w:val="center"/>
        <w:rPr>
          <w:sz w:val="24"/>
          <w:szCs w:val="24"/>
        </w:rPr>
      </w:pPr>
    </w:p>
    <w:p w14:paraId="0CC13BE0" w14:textId="6640C8DF" w:rsidR="00DC5BDA" w:rsidRPr="00C908AE" w:rsidRDefault="00261EA1" w:rsidP="00DC5BDA">
      <w:pPr>
        <w:pStyle w:val="Titre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48" w:hanging="4248"/>
        <w:jc w:val="center"/>
      </w:pPr>
      <w:r>
        <w:t>ACTE D’</w:t>
      </w:r>
      <w:r w:rsidR="00DC5BDA" w:rsidRPr="00C908AE">
        <w:t xml:space="preserve">ENGAGEMENT </w:t>
      </w:r>
    </w:p>
    <w:p w14:paraId="6C22C8D4" w14:textId="77777777" w:rsidR="004352D6" w:rsidRDefault="004352D6" w:rsidP="00DC5BDA"/>
    <w:p w14:paraId="0D7F5FA9" w14:textId="77777777" w:rsidR="004352D6" w:rsidRPr="004352D6" w:rsidRDefault="004352D6" w:rsidP="004352D6"/>
    <w:p w14:paraId="6A858692" w14:textId="77777777" w:rsidR="009A0A91" w:rsidRPr="00523F5C" w:rsidRDefault="009A0A91" w:rsidP="009A0A91">
      <w:pPr>
        <w:jc w:val="center"/>
        <w:rPr>
          <w:sz w:val="22"/>
          <w:szCs w:val="22"/>
        </w:rPr>
      </w:pPr>
      <w:r w:rsidRPr="00523F5C">
        <w:rPr>
          <w:b/>
          <w:bCs/>
          <w:sz w:val="24"/>
          <w:szCs w:val="24"/>
        </w:rPr>
        <w:t>(</w:t>
      </w:r>
      <w:r w:rsidRPr="00523F5C">
        <w:rPr>
          <w:b/>
          <w:caps/>
          <w:sz w:val="22"/>
          <w:szCs w:val="22"/>
          <w:lang w:eastAsia="ar-SA"/>
        </w:rPr>
        <w:t xml:space="preserve">Marché passé en procédure adaptée </w:t>
      </w:r>
      <w:r w:rsidRPr="00523F5C">
        <w:rPr>
          <w:sz w:val="22"/>
          <w:szCs w:val="22"/>
          <w:lang w:eastAsia="ar-SA"/>
        </w:rPr>
        <w:t>en application des articles</w:t>
      </w:r>
      <w:r w:rsidR="009A565C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L.1111-1, L.2123-1, L.2125-1 et R.2123-1 à R.2123-</w:t>
      </w:r>
      <w:r w:rsidR="00D6306B" w:rsidRPr="00324AF0">
        <w:rPr>
          <w:sz w:val="22"/>
          <w:szCs w:val="22"/>
          <w:lang w:eastAsia="ar-SA"/>
        </w:rPr>
        <w:t>7</w:t>
      </w:r>
      <w:r w:rsidRPr="00324AF0">
        <w:rPr>
          <w:sz w:val="22"/>
          <w:szCs w:val="22"/>
          <w:lang w:eastAsia="ar-SA"/>
        </w:rPr>
        <w:t xml:space="preserve"> </w:t>
      </w:r>
      <w:r w:rsidR="009A565C" w:rsidRPr="00324AF0">
        <w:rPr>
          <w:sz w:val="22"/>
          <w:szCs w:val="22"/>
          <w:lang w:eastAsia="ar-SA"/>
        </w:rPr>
        <w:t>du Code de la commande publique</w:t>
      </w:r>
      <w:r w:rsidRPr="00523F5C">
        <w:rPr>
          <w:sz w:val="22"/>
          <w:szCs w:val="22"/>
          <w:lang w:eastAsia="ar-SA"/>
        </w:rPr>
        <w:t>)</w:t>
      </w:r>
    </w:p>
    <w:p w14:paraId="1F888760" w14:textId="24CFF7B3" w:rsidR="009A0A91" w:rsidRPr="00890841" w:rsidRDefault="009A0A91" w:rsidP="009A0A91">
      <w:pPr>
        <w:rPr>
          <w:sz w:val="22"/>
          <w:szCs w:val="22"/>
        </w:rPr>
      </w:pPr>
    </w:p>
    <w:p w14:paraId="4C6E45C0" w14:textId="23944D1D" w:rsidR="0012323B" w:rsidRPr="00EB4FC9" w:rsidRDefault="00890841" w:rsidP="0004082B">
      <w:pPr>
        <w:jc w:val="both"/>
        <w:rPr>
          <w:b/>
          <w:sz w:val="22"/>
          <w:szCs w:val="22"/>
        </w:rPr>
      </w:pPr>
      <w:r w:rsidRPr="00890841">
        <w:rPr>
          <w:b/>
          <w:sz w:val="22"/>
          <w:szCs w:val="22"/>
          <w:u w:val="single"/>
        </w:rPr>
        <w:t>Objet</w:t>
      </w:r>
      <w:r w:rsidRPr="00890841">
        <w:rPr>
          <w:b/>
          <w:sz w:val="22"/>
          <w:szCs w:val="22"/>
        </w:rPr>
        <w:t xml:space="preserve"> : </w:t>
      </w:r>
      <w:r w:rsidR="00EB4FC9" w:rsidRPr="00EB4FC9">
        <w:rPr>
          <w:b/>
        </w:rPr>
        <w:t>METZ/THIONVILLE (57) – Emprises diverses – Stands de tir – Entretien des pièges à balles - Purges profondes en granulats</w:t>
      </w:r>
    </w:p>
    <w:p w14:paraId="32AC44F3" w14:textId="199B263B" w:rsidR="00890841" w:rsidRPr="0012323B" w:rsidRDefault="00890841" w:rsidP="0012323B">
      <w:pPr>
        <w:rPr>
          <w:b/>
          <w:sz w:val="22"/>
          <w:szCs w:val="22"/>
        </w:rPr>
      </w:pPr>
      <w:r w:rsidRPr="009F3495">
        <w:rPr>
          <w:b/>
          <w:sz w:val="22"/>
          <w:szCs w:val="22"/>
        </w:rPr>
        <w:t xml:space="preserve">ID : </w:t>
      </w:r>
      <w:r w:rsidR="00A0514A">
        <w:rPr>
          <w:b/>
          <w:sz w:val="22"/>
          <w:szCs w:val="22"/>
        </w:rPr>
        <w:t>468963</w:t>
      </w:r>
    </w:p>
    <w:p w14:paraId="15DDFD84" w14:textId="67AB3D46" w:rsidR="00890841" w:rsidRPr="00DD7BF7" w:rsidRDefault="00EB4FC9" w:rsidP="00890841">
      <w:pPr>
        <w:rPr>
          <w:b/>
          <w:sz w:val="22"/>
          <w:szCs w:val="22"/>
        </w:rPr>
      </w:pPr>
      <w:r>
        <w:rPr>
          <w:b/>
          <w:sz w:val="22"/>
          <w:szCs w:val="22"/>
        </w:rPr>
        <w:t>GM : 36.02.06</w:t>
      </w:r>
    </w:p>
    <w:p w14:paraId="442E5C09" w14:textId="1AD70BE6" w:rsidR="00DC5BDA" w:rsidRPr="00890841" w:rsidRDefault="00890841" w:rsidP="004352D6">
      <w:pPr>
        <w:rPr>
          <w:b/>
          <w:sz w:val="22"/>
          <w:szCs w:val="22"/>
        </w:rPr>
      </w:pPr>
      <w:r w:rsidRPr="00DD7BF7">
        <w:rPr>
          <w:b/>
          <w:sz w:val="22"/>
          <w:szCs w:val="22"/>
        </w:rPr>
        <w:t xml:space="preserve">CPV : </w:t>
      </w:r>
      <w:r w:rsidR="00EB4FC9" w:rsidRPr="00EB4FC9">
        <w:rPr>
          <w:b/>
          <w:sz w:val="22"/>
        </w:rPr>
        <w:t>45112340-0</w:t>
      </w:r>
    </w:p>
    <w:p w14:paraId="418D9285" w14:textId="77777777" w:rsidR="00DC5BDA" w:rsidRPr="00523F5C" w:rsidRDefault="00DC5BDA" w:rsidP="004352D6"/>
    <w:p w14:paraId="6F3ADC91" w14:textId="77777777" w:rsidR="004352D6" w:rsidRPr="00523F5C" w:rsidRDefault="004352D6" w:rsidP="0090121B">
      <w:pPr>
        <w:jc w:val="both"/>
        <w:rPr>
          <w:b/>
          <w:sz w:val="22"/>
          <w:szCs w:val="22"/>
        </w:rPr>
      </w:pPr>
      <w:r w:rsidRPr="00523F5C">
        <w:rPr>
          <w:b/>
          <w:sz w:val="22"/>
          <w:szCs w:val="22"/>
        </w:rPr>
        <w:t xml:space="preserve">Représentant du pouvoir adjudicateur – Ordonnateur – Personne habilitée à donner les renseignements prévus </w:t>
      </w:r>
      <w:r w:rsidR="0090121B" w:rsidRPr="00324AF0">
        <w:rPr>
          <w:b/>
          <w:sz w:val="22"/>
          <w:szCs w:val="22"/>
        </w:rPr>
        <w:t>aux</w:t>
      </w:r>
      <w:r w:rsidR="00247FCD" w:rsidRPr="00324AF0">
        <w:rPr>
          <w:b/>
          <w:sz w:val="22"/>
          <w:szCs w:val="22"/>
        </w:rPr>
        <w:t xml:space="preserve"> </w:t>
      </w:r>
      <w:r w:rsidR="00247FCD" w:rsidRPr="00324AF0">
        <w:rPr>
          <w:b/>
          <w:bCs/>
          <w:sz w:val="22"/>
          <w:szCs w:val="22"/>
        </w:rPr>
        <w:t>article</w:t>
      </w:r>
      <w:r w:rsidR="0090121B" w:rsidRPr="00324AF0">
        <w:rPr>
          <w:b/>
          <w:bCs/>
          <w:sz w:val="22"/>
          <w:szCs w:val="22"/>
        </w:rPr>
        <w:t>s</w:t>
      </w:r>
      <w:r w:rsidR="00247FCD" w:rsidRPr="00324AF0">
        <w:rPr>
          <w:b/>
          <w:bCs/>
          <w:sz w:val="22"/>
          <w:szCs w:val="22"/>
        </w:rPr>
        <w:t xml:space="preserve"> </w:t>
      </w:r>
      <w:r w:rsidR="0090121B" w:rsidRPr="00324AF0">
        <w:rPr>
          <w:b/>
          <w:bCs/>
          <w:sz w:val="22"/>
          <w:szCs w:val="22"/>
        </w:rPr>
        <w:t>R.2191-59 à R.2191-62 du Code de la commande publique</w:t>
      </w:r>
      <w:r w:rsidR="0090121B">
        <w:rPr>
          <w:b/>
          <w:bCs/>
          <w:sz w:val="22"/>
          <w:szCs w:val="22"/>
        </w:rPr>
        <w:t xml:space="preserve"> </w:t>
      </w:r>
      <w:r w:rsidRPr="00523F5C">
        <w:rPr>
          <w:b/>
          <w:sz w:val="22"/>
          <w:szCs w:val="22"/>
        </w:rPr>
        <w:t xml:space="preserve">: </w:t>
      </w:r>
    </w:p>
    <w:p w14:paraId="402CA83A" w14:textId="04D1BDC3" w:rsidR="004352D6" w:rsidRDefault="00E33413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>Le</w:t>
      </w:r>
      <w:r w:rsidR="004352D6" w:rsidRPr="00523F5C">
        <w:rPr>
          <w:sz w:val="22"/>
          <w:szCs w:val="22"/>
        </w:rPr>
        <w:t xml:space="preserve"> directeur du service d’infrastructure de la défense </w:t>
      </w:r>
      <w:r w:rsidR="00953AF9">
        <w:rPr>
          <w:sz w:val="22"/>
          <w:szCs w:val="22"/>
        </w:rPr>
        <w:t>Nord-Est</w:t>
      </w:r>
      <w:r w:rsidR="004352D6" w:rsidRPr="00523F5C">
        <w:rPr>
          <w:sz w:val="22"/>
          <w:szCs w:val="22"/>
        </w:rPr>
        <w:t xml:space="preserve"> </w:t>
      </w:r>
      <w:r w:rsidR="001D3DBE" w:rsidRPr="00523F5C">
        <w:rPr>
          <w:sz w:val="22"/>
          <w:szCs w:val="22"/>
        </w:rPr>
        <w:t xml:space="preserve">– Caserne NEY – </w:t>
      </w:r>
      <w:r w:rsidR="00A77BD9" w:rsidRPr="00A77BD9">
        <w:rPr>
          <w:sz w:val="22"/>
          <w:szCs w:val="22"/>
        </w:rPr>
        <w:t xml:space="preserve">CS 92005 </w:t>
      </w:r>
      <w:r w:rsidR="004352D6">
        <w:rPr>
          <w:sz w:val="22"/>
          <w:szCs w:val="22"/>
        </w:rPr>
        <w:t>– 57044 METZ Cedex 01</w:t>
      </w:r>
    </w:p>
    <w:p w14:paraId="0C3E9529" w14:textId="77777777" w:rsidR="004C1CAE" w:rsidRPr="004C1CAE" w:rsidRDefault="004C1CAE" w:rsidP="0090121B">
      <w:pPr>
        <w:jc w:val="both"/>
        <w:rPr>
          <w:i/>
          <w:sz w:val="22"/>
          <w:szCs w:val="22"/>
        </w:rPr>
      </w:pPr>
      <w:r w:rsidRPr="004C1CAE">
        <w:rPr>
          <w:i/>
          <w:sz w:val="22"/>
          <w:szCs w:val="22"/>
        </w:rPr>
        <w:t xml:space="preserve">(RPA habilité par arrêté du 22 </w:t>
      </w:r>
      <w:r w:rsidR="00B27B97">
        <w:rPr>
          <w:i/>
          <w:sz w:val="22"/>
          <w:szCs w:val="22"/>
        </w:rPr>
        <w:t>juin</w:t>
      </w:r>
      <w:r w:rsidRPr="004C1CAE">
        <w:rPr>
          <w:i/>
          <w:sz w:val="22"/>
          <w:szCs w:val="22"/>
        </w:rPr>
        <w:t xml:space="preserve"> 2007 modifié, portant désignation des personnes n’appartenant pas à l’administration centrale signataires de marchés publics et accords-cadres au ministère </w:t>
      </w:r>
      <w:r w:rsidR="0090121B">
        <w:rPr>
          <w:i/>
          <w:sz w:val="22"/>
          <w:szCs w:val="22"/>
        </w:rPr>
        <w:t>des Armées</w:t>
      </w:r>
      <w:r w:rsidRPr="004C1CAE">
        <w:rPr>
          <w:i/>
          <w:sz w:val="22"/>
          <w:szCs w:val="22"/>
        </w:rPr>
        <w:t>)</w:t>
      </w:r>
    </w:p>
    <w:p w14:paraId="57ED026F" w14:textId="77777777" w:rsidR="004352D6" w:rsidRDefault="004352D6" w:rsidP="0090121B">
      <w:pPr>
        <w:jc w:val="both"/>
        <w:rPr>
          <w:sz w:val="22"/>
          <w:szCs w:val="22"/>
        </w:rPr>
      </w:pPr>
    </w:p>
    <w:p w14:paraId="3A835389" w14:textId="77777777" w:rsidR="004352D6" w:rsidRPr="004352D6" w:rsidRDefault="004352D6" w:rsidP="0090121B">
      <w:pPr>
        <w:jc w:val="both"/>
        <w:rPr>
          <w:b/>
          <w:sz w:val="22"/>
          <w:szCs w:val="22"/>
        </w:rPr>
      </w:pPr>
      <w:r w:rsidRPr="004352D6">
        <w:rPr>
          <w:b/>
          <w:sz w:val="22"/>
          <w:szCs w:val="22"/>
        </w:rPr>
        <w:t>Comptable assignataire des paiements :</w:t>
      </w:r>
    </w:p>
    <w:p w14:paraId="5B28883C" w14:textId="4CB7E2A6" w:rsidR="004352D6" w:rsidRDefault="004352D6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Direction départementale des finances publiques des Landes –23, rue Armand </w:t>
      </w:r>
      <w:proofErr w:type="spellStart"/>
      <w:r>
        <w:rPr>
          <w:sz w:val="22"/>
          <w:szCs w:val="22"/>
        </w:rPr>
        <w:t>Dulamon</w:t>
      </w:r>
      <w:proofErr w:type="spellEnd"/>
      <w:r>
        <w:rPr>
          <w:sz w:val="22"/>
          <w:szCs w:val="22"/>
        </w:rPr>
        <w:t xml:space="preserve"> – BP 309 – 40011 MONT DE MARSAN Cedex</w:t>
      </w:r>
    </w:p>
    <w:p w14:paraId="457ECD40" w14:textId="44A74BB3" w:rsidR="00890841" w:rsidRDefault="00890841" w:rsidP="0090121B">
      <w:pPr>
        <w:jc w:val="both"/>
        <w:rPr>
          <w:sz w:val="22"/>
          <w:szCs w:val="22"/>
        </w:rPr>
      </w:pPr>
    </w:p>
    <w:p w14:paraId="610FF42F" w14:textId="48785DA4" w:rsidR="00890841" w:rsidRDefault="00890841" w:rsidP="00890841">
      <w:pPr>
        <w:rPr>
          <w:sz w:val="22"/>
          <w:szCs w:val="22"/>
        </w:rPr>
      </w:pPr>
      <w:r w:rsidRPr="00775FD8">
        <w:rPr>
          <w:b/>
          <w:sz w:val="22"/>
          <w:szCs w:val="22"/>
        </w:rPr>
        <w:t>Code s</w:t>
      </w:r>
      <w:r>
        <w:rPr>
          <w:b/>
          <w:sz w:val="22"/>
          <w:szCs w:val="22"/>
        </w:rPr>
        <w:t xml:space="preserve">ervice exécutant : </w:t>
      </w:r>
      <w:r w:rsidRPr="00AD0AC0">
        <w:rPr>
          <w:sz w:val="22"/>
          <w:szCs w:val="22"/>
        </w:rPr>
        <w:t>D10711I057</w:t>
      </w:r>
    </w:p>
    <w:p w14:paraId="3CFF3AFE" w14:textId="77777777" w:rsidR="004352D6" w:rsidRDefault="004352D6" w:rsidP="0090121B">
      <w:pPr>
        <w:jc w:val="both"/>
        <w:rPr>
          <w:sz w:val="22"/>
          <w:szCs w:val="22"/>
        </w:rPr>
      </w:pPr>
    </w:p>
    <w:p w14:paraId="2686E9E8" w14:textId="77777777" w:rsidR="004352D6" w:rsidRPr="00714BA8" w:rsidRDefault="00714BA8" w:rsidP="0090121B">
      <w:pPr>
        <w:jc w:val="both"/>
        <w:rPr>
          <w:b/>
          <w:sz w:val="22"/>
          <w:szCs w:val="22"/>
        </w:rPr>
      </w:pPr>
      <w:r w:rsidRPr="00714BA8">
        <w:rPr>
          <w:b/>
          <w:sz w:val="22"/>
          <w:szCs w:val="22"/>
        </w:rPr>
        <w:t>Interlocuteur PME – PMI :</w:t>
      </w:r>
    </w:p>
    <w:p w14:paraId="20C835A3" w14:textId="0D3B18AD" w:rsidR="00714BA8" w:rsidRDefault="00714BA8" w:rsidP="0090121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Monsieur le </w:t>
      </w:r>
      <w:r w:rsidR="001D7EEA">
        <w:rPr>
          <w:sz w:val="22"/>
          <w:szCs w:val="22"/>
        </w:rPr>
        <w:t>sous-directeur achat comptabilité</w:t>
      </w:r>
      <w:r>
        <w:rPr>
          <w:sz w:val="22"/>
          <w:szCs w:val="22"/>
        </w:rPr>
        <w:t xml:space="preserve"> – </w:t>
      </w:r>
      <w:r w:rsidR="00F11E5D">
        <w:rPr>
          <w:sz w:val="22"/>
          <w:szCs w:val="22"/>
        </w:rPr>
        <w:t>S</w:t>
      </w:r>
      <w:r>
        <w:rPr>
          <w:sz w:val="22"/>
          <w:szCs w:val="22"/>
        </w:rPr>
        <w:t xml:space="preserve">ervice d’infrastructure </w:t>
      </w:r>
      <w:r w:rsidR="001D3DBE">
        <w:rPr>
          <w:sz w:val="22"/>
          <w:szCs w:val="22"/>
        </w:rPr>
        <w:t>de</w:t>
      </w:r>
      <w:r w:rsidR="00E33413">
        <w:rPr>
          <w:sz w:val="22"/>
          <w:szCs w:val="22"/>
        </w:rPr>
        <w:t xml:space="preserve"> la défense</w:t>
      </w:r>
      <w:r w:rsidR="00F11E5D">
        <w:rPr>
          <w:sz w:val="22"/>
          <w:szCs w:val="22"/>
        </w:rPr>
        <w:t xml:space="preserve"> Nord-Est</w:t>
      </w:r>
      <w:r w:rsidR="00E33413">
        <w:rPr>
          <w:sz w:val="22"/>
          <w:szCs w:val="22"/>
        </w:rPr>
        <w:t xml:space="preserve"> - Caserne NEY – </w:t>
      </w:r>
      <w:r w:rsidR="00A77BD9" w:rsidRPr="00A77BD9">
        <w:rPr>
          <w:sz w:val="22"/>
          <w:szCs w:val="22"/>
        </w:rPr>
        <w:t xml:space="preserve">CS 92005 </w:t>
      </w:r>
      <w:r>
        <w:rPr>
          <w:sz w:val="22"/>
          <w:szCs w:val="22"/>
        </w:rPr>
        <w:t xml:space="preserve">– 57044 METZ Cedex 01 </w:t>
      </w:r>
    </w:p>
    <w:p w14:paraId="3BBE6536" w14:textId="77777777" w:rsidR="00E4568C" w:rsidRPr="00CF4CFF" w:rsidRDefault="00DC5BDA" w:rsidP="00CF4CFF">
      <w:pPr>
        <w:pStyle w:val="Paragraphedeliste"/>
        <w:numPr>
          <w:ilvl w:val="0"/>
          <w:numId w:val="15"/>
        </w:numPr>
        <w:rPr>
          <w:b/>
          <w:bCs/>
          <w:sz w:val="22"/>
          <w:szCs w:val="22"/>
          <w:u w:val="single"/>
        </w:rPr>
      </w:pPr>
      <w:r w:rsidRPr="00CF4CFF">
        <w:rPr>
          <w:sz w:val="22"/>
          <w:szCs w:val="22"/>
        </w:rPr>
        <w:br w:type="page"/>
      </w:r>
      <w:r w:rsidR="00E4568C" w:rsidRPr="00CF4CFF">
        <w:rPr>
          <w:b/>
          <w:bCs/>
          <w:sz w:val="22"/>
          <w:szCs w:val="22"/>
          <w:u w:val="single"/>
        </w:rPr>
        <w:lastRenderedPageBreak/>
        <w:t>CONTRACTANT</w:t>
      </w:r>
      <w:r w:rsidR="0083692E" w:rsidRPr="00CF4CFF">
        <w:rPr>
          <w:b/>
          <w:bCs/>
          <w:sz w:val="22"/>
          <w:szCs w:val="22"/>
          <w:u w:val="single"/>
        </w:rPr>
        <w:t>(S)</w:t>
      </w:r>
    </w:p>
    <w:p w14:paraId="123DAEE6" w14:textId="77777777" w:rsidR="00E4568C" w:rsidRDefault="00E4568C">
      <w:pPr>
        <w:jc w:val="both"/>
        <w:outlineLvl w:val="0"/>
        <w:rPr>
          <w:sz w:val="22"/>
          <w:szCs w:val="22"/>
        </w:rPr>
      </w:pPr>
    </w:p>
    <w:p w14:paraId="636B5EB5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91D2597" w14:textId="77777777" w:rsidR="00E4568C" w:rsidRDefault="00E4568C">
      <w:pPr>
        <w:jc w:val="both"/>
        <w:rPr>
          <w:sz w:val="22"/>
          <w:szCs w:val="22"/>
        </w:rPr>
      </w:pPr>
    </w:p>
    <w:p w14:paraId="5E37D18B" w14:textId="77777777" w:rsidR="00E4568C" w:rsidRDefault="00E4568C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 w:rsidR="00780752">
        <w:rPr>
          <w:sz w:val="22"/>
          <w:szCs w:val="22"/>
        </w:rPr>
        <w:t xml:space="preserve"> - Mme</w:t>
      </w:r>
      <w:r>
        <w:rPr>
          <w:sz w:val="22"/>
          <w:szCs w:val="22"/>
        </w:rPr>
        <w:t xml:space="preserve"> (nom, prénom et fonction)</w:t>
      </w:r>
    </w:p>
    <w:p w14:paraId="1E6EAA79" w14:textId="77777777" w:rsidR="00E4568C" w:rsidRDefault="00E4568C">
      <w:pPr>
        <w:jc w:val="both"/>
        <w:rPr>
          <w:sz w:val="22"/>
          <w:szCs w:val="22"/>
        </w:rPr>
      </w:pPr>
    </w:p>
    <w:p w14:paraId="168EA9CB" w14:textId="77777777" w:rsidR="00780752" w:rsidRPr="00736C3D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en mon nom personne</w:t>
      </w:r>
      <w:r w:rsidR="00DA6D30">
        <w:rPr>
          <w:sz w:val="22"/>
          <w:szCs w:val="22"/>
        </w:rPr>
        <w:t>l</w:t>
      </w:r>
      <w:r w:rsidR="00154626">
        <w:rPr>
          <w:sz w:val="22"/>
          <w:szCs w:val="22"/>
        </w:rPr>
        <w:t xml:space="preserve"> </w:t>
      </w:r>
      <w:r w:rsidR="00154626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7A148F4F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01CABD3E" w14:textId="77777777" w:rsidR="00780752" w:rsidRDefault="00780752">
      <w:pPr>
        <w:jc w:val="both"/>
        <w:rPr>
          <w:sz w:val="22"/>
          <w:szCs w:val="22"/>
        </w:rPr>
      </w:pPr>
    </w:p>
    <w:p w14:paraId="59CAAA98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E4568C">
        <w:rPr>
          <w:sz w:val="22"/>
          <w:szCs w:val="22"/>
        </w:rPr>
        <w:t>gissant au nom et pour le compte de la société</w:t>
      </w:r>
      <w:r>
        <w:rPr>
          <w:sz w:val="22"/>
          <w:szCs w:val="22"/>
        </w:rPr>
        <w:t> 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 xml:space="preserve"> </w:t>
      </w:r>
      <w:r>
        <w:rPr>
          <w:sz w:val="22"/>
          <w:szCs w:val="22"/>
        </w:rPr>
        <w:t>:</w:t>
      </w:r>
    </w:p>
    <w:p w14:paraId="4EFF7677" w14:textId="77777777" w:rsidR="00E4568C" w:rsidRDefault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39709DA1" w14:textId="77777777" w:rsidR="00E4568C" w:rsidRDefault="00E4568C">
      <w:pPr>
        <w:jc w:val="both"/>
        <w:rPr>
          <w:sz w:val="22"/>
          <w:szCs w:val="22"/>
        </w:rPr>
      </w:pPr>
    </w:p>
    <w:p w14:paraId="305C00A2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</w:t>
      </w:r>
      <w:r w:rsidR="00780752">
        <w:rPr>
          <w:sz w:val="22"/>
          <w:szCs w:val="22"/>
        </w:rPr>
        <w:t> :</w:t>
      </w:r>
    </w:p>
    <w:p w14:paraId="549103D8" w14:textId="77777777" w:rsidR="00E4568C" w:rsidRDefault="00E4568C">
      <w:pPr>
        <w:jc w:val="both"/>
        <w:rPr>
          <w:sz w:val="22"/>
          <w:szCs w:val="22"/>
        </w:rPr>
      </w:pPr>
    </w:p>
    <w:p w14:paraId="5A4D49C3" w14:textId="77777777" w:rsidR="00E4568C" w:rsidRDefault="00E4568C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6213A4F0" w14:textId="2551D0B0" w:rsidR="00E4568C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</w:t>
      </w:r>
      <w:r w:rsidR="00FB769A">
        <w:rPr>
          <w:sz w:val="22"/>
          <w:szCs w:val="22"/>
        </w:rPr>
        <w:t xml:space="preserve"> </w:t>
      </w:r>
      <w:r>
        <w:rPr>
          <w:sz w:val="22"/>
          <w:szCs w:val="22"/>
        </w:rPr>
        <w:t>fax :</w:t>
      </w:r>
    </w:p>
    <w:p w14:paraId="26AB88FE" w14:textId="77777777" w:rsidR="000E6DCB" w:rsidRDefault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1DB35124" w14:textId="77777777" w:rsidR="000E6DCB" w:rsidRDefault="000E6DCB">
      <w:pPr>
        <w:numPr>
          <w:ins w:id="0" w:author="patricia.rochard" w:date="2013-05-30T14:31:00Z"/>
        </w:numPr>
        <w:jc w:val="both"/>
        <w:rPr>
          <w:sz w:val="22"/>
          <w:szCs w:val="22"/>
        </w:rPr>
      </w:pPr>
    </w:p>
    <w:p w14:paraId="033C95E4" w14:textId="77777777" w:rsidR="00E4568C" w:rsidRDefault="00E4568C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464F0E11" w14:textId="77777777" w:rsidR="00E4568C" w:rsidRDefault="00E4568C">
      <w:pPr>
        <w:jc w:val="both"/>
        <w:rPr>
          <w:sz w:val="22"/>
          <w:szCs w:val="22"/>
        </w:rPr>
      </w:pPr>
    </w:p>
    <w:p w14:paraId="61DB6B88" w14:textId="77777777" w:rsidR="00E4568C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</w:t>
      </w:r>
      <w:r>
        <w:rPr>
          <w:sz w:val="22"/>
          <w:szCs w:val="22"/>
        </w:rPr>
        <w:t>d’identification d’établissement (</w:t>
      </w:r>
      <w:r w:rsidR="00E4568C">
        <w:rPr>
          <w:sz w:val="22"/>
          <w:szCs w:val="22"/>
        </w:rPr>
        <w:t>SIRET</w:t>
      </w:r>
      <w:r>
        <w:rPr>
          <w:sz w:val="22"/>
          <w:szCs w:val="22"/>
        </w:rPr>
        <w:t>)</w:t>
      </w:r>
      <w:r w:rsidR="00E4568C">
        <w:rPr>
          <w:sz w:val="22"/>
          <w:szCs w:val="22"/>
        </w:rPr>
        <w:t xml:space="preserve"> ou </w:t>
      </w:r>
      <w:r>
        <w:rPr>
          <w:sz w:val="22"/>
          <w:szCs w:val="22"/>
        </w:rPr>
        <w:t>n</w:t>
      </w:r>
      <w:r w:rsidR="00E4568C">
        <w:rPr>
          <w:sz w:val="22"/>
          <w:szCs w:val="22"/>
        </w:rPr>
        <w:t>° d’agrément</w:t>
      </w:r>
      <w:r>
        <w:rPr>
          <w:sz w:val="22"/>
          <w:szCs w:val="22"/>
        </w:rPr>
        <w:t xml:space="preserve"> </w:t>
      </w:r>
      <w:r w:rsidR="00E4568C">
        <w:rPr>
          <w:sz w:val="22"/>
          <w:szCs w:val="22"/>
        </w:rPr>
        <w:t xml:space="preserve">: </w:t>
      </w:r>
    </w:p>
    <w:p w14:paraId="39B92A95" w14:textId="77777777" w:rsidR="00E4568C" w:rsidRPr="008E38A9" w:rsidRDefault="00780752" w:rsidP="008E38A9">
      <w:pPr>
        <w:numPr>
          <w:ins w:id="1" w:author="Unknown"/>
        </w:numPr>
        <w:ind w:firstLine="360"/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 xml:space="preserve">N° du code </w:t>
      </w:r>
      <w:r w:rsidR="004572C2" w:rsidRPr="008E38A9">
        <w:rPr>
          <w:sz w:val="22"/>
          <w:szCs w:val="22"/>
        </w:rPr>
        <w:t>NACE (ancien code APE)</w:t>
      </w:r>
      <w:r w:rsidR="000E6DCB">
        <w:rPr>
          <w:sz w:val="22"/>
          <w:szCs w:val="22"/>
        </w:rPr>
        <w:t> :</w:t>
      </w:r>
    </w:p>
    <w:p w14:paraId="0FA3585E" w14:textId="77777777" w:rsidR="00E4568C" w:rsidRDefault="00780752" w:rsidP="0078075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4568C">
        <w:rPr>
          <w:sz w:val="22"/>
          <w:szCs w:val="22"/>
        </w:rPr>
        <w:t>N° d’inscription au registre du commerce et des sociétés :</w:t>
      </w:r>
    </w:p>
    <w:p w14:paraId="0881D782" w14:textId="77777777" w:rsidR="00207217" w:rsidRDefault="00207217" w:rsidP="00780752">
      <w:pPr>
        <w:ind w:left="360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033FEC" w14:paraId="2923A632" w14:textId="77777777" w:rsidTr="00897011">
        <w:tc>
          <w:tcPr>
            <w:tcW w:w="10344" w:type="dxa"/>
          </w:tcPr>
          <w:p w14:paraId="78354308" w14:textId="77777777" w:rsidR="00033FEC" w:rsidRPr="00C42320" w:rsidRDefault="00033FEC" w:rsidP="00C42320"/>
          <w:p w14:paraId="2E597B93" w14:textId="12DEA691" w:rsidR="00033FEC" w:rsidRPr="006A0639" w:rsidRDefault="00033FEC" w:rsidP="00033FEC">
            <w:pPr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>Le titulaire est-i</w:t>
            </w:r>
            <w:r w:rsidR="00DC07CE">
              <w:rPr>
                <w:b/>
                <w:bCs/>
                <w:sz w:val="22"/>
                <w:szCs w:val="22"/>
              </w:rPr>
              <w:t xml:space="preserve">l une PME au sens </w:t>
            </w:r>
            <w:r w:rsidR="00DC07CE" w:rsidRPr="00B675C5">
              <w:rPr>
                <w:b/>
                <w:bCs/>
                <w:sz w:val="22"/>
                <w:szCs w:val="22"/>
              </w:rPr>
              <w:t>de l’article 3</w:t>
            </w:r>
            <w:r w:rsidRPr="00B675C5">
              <w:rPr>
                <w:b/>
                <w:bCs/>
                <w:sz w:val="22"/>
                <w:szCs w:val="22"/>
              </w:rPr>
              <w:t xml:space="preserve">, </w:t>
            </w:r>
            <w:r w:rsidR="00DC07CE" w:rsidRPr="00B675C5">
              <w:rPr>
                <w:b/>
                <w:bCs/>
                <w:sz w:val="22"/>
                <w:szCs w:val="22"/>
              </w:rPr>
              <w:t>décret n°2008-1354 du 18 décembre 2008 relatif aux critères permettant de déterminer la catégorie d’appartenance d’une entreprise pour les besoins de l’analyse statistique et économique</w:t>
            </w:r>
            <w:r w:rsidRPr="006A0639">
              <w:rPr>
                <w:b/>
                <w:bCs/>
                <w:sz w:val="22"/>
                <w:szCs w:val="22"/>
              </w:rPr>
              <w:t> ?</w:t>
            </w:r>
          </w:p>
          <w:p w14:paraId="39E67F02" w14:textId="77777777" w:rsidR="00033FEC" w:rsidRDefault="00033FEC" w:rsidP="00033FEC">
            <w:pPr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5AA349F0" w14:textId="77777777" w:rsidR="00033FEC" w:rsidRDefault="00033FEC" w:rsidP="00033FE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455870B3" w14:textId="77777777" w:rsidR="00033FEC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6CE86E2C" w14:textId="16ED282F" w:rsidR="00033FEC" w:rsidRPr="00B675C5" w:rsidRDefault="00033FEC" w:rsidP="00033FEC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</w:t>
            </w:r>
            <w:r w:rsidR="00DC07CE" w:rsidRPr="00B675C5">
              <w:rPr>
                <w:b/>
                <w:bCs/>
                <w:sz w:val="22"/>
                <w:szCs w:val="22"/>
              </w:rPr>
              <w:t xml:space="preserve"> annuel n’excède pas 50 000 000 d’euros ou un total de bilan n’excédant pas 43 000 000 </w:t>
            </w:r>
            <w:r w:rsidR="008717D7" w:rsidRPr="00B675C5">
              <w:rPr>
                <w:b/>
                <w:bCs/>
                <w:sz w:val="22"/>
                <w:szCs w:val="22"/>
              </w:rPr>
              <w:t>d’</w:t>
            </w:r>
            <w:r w:rsidRPr="00B675C5">
              <w:rPr>
                <w:b/>
                <w:bCs/>
                <w:sz w:val="22"/>
                <w:szCs w:val="22"/>
              </w:rPr>
              <w:t>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57CE6888" w14:textId="77777777" w:rsidR="00DC07CE" w:rsidRDefault="00DC07CE" w:rsidP="00033FEC">
            <w:pPr>
              <w:ind w:left="360"/>
              <w:rPr>
                <w:sz w:val="22"/>
                <w:szCs w:val="22"/>
              </w:rPr>
            </w:pPr>
          </w:p>
          <w:p w14:paraId="2BD78473" w14:textId="2B863C92" w:rsidR="00033FEC" w:rsidRPr="005A307E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0600EA00" w14:textId="77777777" w:rsidR="00033FEC" w:rsidRDefault="00033FEC" w:rsidP="00033FEC"/>
          <w:p w14:paraId="6C1DBAA5" w14:textId="77777777" w:rsidR="00033FEC" w:rsidRPr="001845B3" w:rsidRDefault="00033FEC" w:rsidP="00033FEC">
            <w:pPr>
              <w:ind w:firstLine="360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4B8E3211" w14:textId="77777777" w:rsidR="00033FEC" w:rsidRPr="00033FEC" w:rsidRDefault="00033FEC" w:rsidP="00033FEC">
            <w:pPr>
              <w:rPr>
                <w:b/>
                <w:bCs/>
              </w:rPr>
            </w:pPr>
          </w:p>
        </w:tc>
      </w:tr>
    </w:tbl>
    <w:p w14:paraId="57AB94D8" w14:textId="77777777" w:rsidR="005A307E" w:rsidRDefault="005A307E" w:rsidP="005A307E">
      <w:pPr>
        <w:pStyle w:val="Titre2"/>
        <w:jc w:val="left"/>
        <w:rPr>
          <w:sz w:val="22"/>
          <w:szCs w:val="22"/>
        </w:rPr>
      </w:pPr>
    </w:p>
    <w:p w14:paraId="6C7A03A6" w14:textId="77777777" w:rsidR="00E4568C" w:rsidRPr="00780752" w:rsidRDefault="00780752">
      <w:pPr>
        <w:rPr>
          <w:sz w:val="22"/>
          <w:szCs w:val="22"/>
          <w:u w:val="single"/>
        </w:rPr>
      </w:pPr>
      <w:r w:rsidRPr="00780752">
        <w:rPr>
          <w:sz w:val="22"/>
          <w:szCs w:val="22"/>
          <w:u w:val="single"/>
        </w:rPr>
        <w:t xml:space="preserve">ET, en cas de </w:t>
      </w:r>
      <w:proofErr w:type="spellStart"/>
      <w:r w:rsidRPr="00780752">
        <w:rPr>
          <w:sz w:val="22"/>
          <w:szCs w:val="22"/>
          <w:u w:val="single"/>
        </w:rPr>
        <w:t>co-traitance</w:t>
      </w:r>
      <w:proofErr w:type="spellEnd"/>
    </w:p>
    <w:p w14:paraId="1FEAE7B3" w14:textId="729D32D3" w:rsidR="00E4568C" w:rsidRDefault="00E4568C">
      <w:pPr>
        <w:ind w:left="4820" w:right="284" w:hanging="4820"/>
        <w:rPr>
          <w:b/>
          <w:bCs/>
          <w:sz w:val="22"/>
          <w:szCs w:val="22"/>
        </w:rPr>
      </w:pPr>
    </w:p>
    <w:p w14:paraId="11C78330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</w:t>
      </w:r>
      <w:r w:rsidR="0083692E">
        <w:rPr>
          <w:sz w:val="22"/>
          <w:szCs w:val="22"/>
        </w:rPr>
        <w:t>(e)</w:t>
      </w:r>
      <w:r>
        <w:rPr>
          <w:sz w:val="22"/>
          <w:szCs w:val="22"/>
        </w:rPr>
        <w:t>,</w:t>
      </w:r>
    </w:p>
    <w:p w14:paraId="2E009504" w14:textId="77777777" w:rsidR="00780752" w:rsidRDefault="00780752" w:rsidP="00780752">
      <w:pPr>
        <w:jc w:val="both"/>
        <w:rPr>
          <w:sz w:val="22"/>
          <w:szCs w:val="22"/>
        </w:rPr>
      </w:pPr>
    </w:p>
    <w:p w14:paraId="6761865A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M</w:t>
      </w:r>
      <w:r w:rsidR="00A311B2">
        <w:rPr>
          <w:sz w:val="22"/>
          <w:szCs w:val="22"/>
        </w:rPr>
        <w:t>.</w:t>
      </w:r>
      <w:r>
        <w:rPr>
          <w:sz w:val="22"/>
          <w:szCs w:val="22"/>
        </w:rPr>
        <w:t xml:space="preserve"> - Mme (nom, prénom et fonction)</w:t>
      </w:r>
    </w:p>
    <w:p w14:paraId="236C2AFA" w14:textId="77777777" w:rsidR="00780752" w:rsidRDefault="00780752" w:rsidP="00780752">
      <w:pPr>
        <w:jc w:val="both"/>
        <w:rPr>
          <w:sz w:val="22"/>
          <w:szCs w:val="22"/>
        </w:rPr>
      </w:pPr>
    </w:p>
    <w:p w14:paraId="07B96B1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Agissant en mon nom personnel</w:t>
      </w:r>
      <w:r w:rsidR="00736C3D">
        <w:rPr>
          <w:sz w:val="22"/>
          <w:szCs w:val="22"/>
        </w:rPr>
        <w:t xml:space="preserve"> </w:t>
      </w:r>
      <w:r w:rsidR="00736C3D" w:rsidRPr="00736C3D">
        <w:rPr>
          <w:sz w:val="22"/>
          <w:szCs w:val="22"/>
          <w:vertAlign w:val="superscript"/>
        </w:rPr>
        <w:t>(1)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F4E7359" w14:textId="77777777" w:rsidR="00780752" w:rsidRDefault="00780752" w:rsidP="00780752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Domicilié à (adresse complète) :</w:t>
      </w:r>
    </w:p>
    <w:p w14:paraId="2FAC124C" w14:textId="77777777" w:rsidR="00780752" w:rsidRDefault="00780752" w:rsidP="00780752">
      <w:pPr>
        <w:jc w:val="both"/>
        <w:rPr>
          <w:sz w:val="22"/>
          <w:szCs w:val="22"/>
        </w:rPr>
      </w:pPr>
    </w:p>
    <w:p w14:paraId="7746B5EA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Agissant au nom et pour le compte de la </w:t>
      </w:r>
      <w:proofErr w:type="gramStart"/>
      <w:r>
        <w:rPr>
          <w:sz w:val="22"/>
          <w:szCs w:val="22"/>
        </w:rPr>
        <w:t>société </w:t>
      </w:r>
      <w:r w:rsidR="00736C3D" w:rsidRPr="00736C3D">
        <w:rPr>
          <w:sz w:val="22"/>
          <w:szCs w:val="22"/>
          <w:vertAlign w:val="superscript"/>
        </w:rPr>
        <w:t xml:space="preserve"> (</w:t>
      </w:r>
      <w:proofErr w:type="gramEnd"/>
      <w:r w:rsidR="00736C3D" w:rsidRPr="00736C3D">
        <w:rPr>
          <w:sz w:val="22"/>
          <w:szCs w:val="22"/>
          <w:vertAlign w:val="superscript"/>
        </w:rPr>
        <w:t>1)</w:t>
      </w:r>
      <w:r w:rsidR="00736C3D">
        <w:rPr>
          <w:sz w:val="22"/>
          <w:szCs w:val="22"/>
          <w:vertAlign w:val="superscript"/>
        </w:rPr>
        <w:t> </w:t>
      </w:r>
      <w:r w:rsidR="00736C3D" w:rsidRPr="00736C3D">
        <w:rPr>
          <w:sz w:val="22"/>
          <w:szCs w:val="22"/>
        </w:rPr>
        <w:t>:</w:t>
      </w:r>
    </w:p>
    <w:p w14:paraId="6EBDB6B5" w14:textId="77777777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Ayant son siège social à :</w:t>
      </w:r>
    </w:p>
    <w:p w14:paraId="7F1742C0" w14:textId="77777777" w:rsidR="00780752" w:rsidRDefault="00780752" w:rsidP="00780752">
      <w:pPr>
        <w:jc w:val="both"/>
        <w:rPr>
          <w:sz w:val="22"/>
          <w:szCs w:val="22"/>
        </w:rPr>
      </w:pPr>
    </w:p>
    <w:p w14:paraId="3A68A979" w14:textId="735D1664" w:rsidR="00780752" w:rsidRDefault="00780752" w:rsidP="00780752">
      <w:pPr>
        <w:jc w:val="both"/>
        <w:rPr>
          <w:sz w:val="22"/>
          <w:szCs w:val="22"/>
        </w:rPr>
      </w:pPr>
      <w:r>
        <w:rPr>
          <w:sz w:val="22"/>
          <w:szCs w:val="22"/>
        </w:rPr>
        <w:t>Domiciliation du titulaire pour les travaux :</w:t>
      </w:r>
    </w:p>
    <w:p w14:paraId="5C3A6C2F" w14:textId="77777777" w:rsidR="00780752" w:rsidRDefault="00780752" w:rsidP="00780752">
      <w:pPr>
        <w:jc w:val="both"/>
        <w:rPr>
          <w:sz w:val="22"/>
          <w:szCs w:val="22"/>
        </w:rPr>
      </w:pPr>
    </w:p>
    <w:p w14:paraId="48553020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 de téléphone :</w:t>
      </w:r>
    </w:p>
    <w:p w14:paraId="0724086E" w14:textId="691C8643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>N°</w:t>
      </w:r>
      <w:r w:rsidR="00BF6991">
        <w:rPr>
          <w:sz w:val="22"/>
          <w:szCs w:val="22"/>
        </w:rPr>
        <w:t xml:space="preserve"> </w:t>
      </w:r>
      <w:r>
        <w:rPr>
          <w:sz w:val="22"/>
          <w:szCs w:val="22"/>
        </w:rPr>
        <w:t>fax :</w:t>
      </w:r>
    </w:p>
    <w:p w14:paraId="0C641E69" w14:textId="77777777" w:rsidR="000E6DCB" w:rsidRDefault="000E6DCB" w:rsidP="000E6DC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Adresse mail : </w:t>
      </w:r>
    </w:p>
    <w:p w14:paraId="77EF4954" w14:textId="2DD7AA55" w:rsidR="00780752" w:rsidRDefault="00780752" w:rsidP="00780752">
      <w:pPr>
        <w:jc w:val="both"/>
        <w:rPr>
          <w:sz w:val="22"/>
          <w:szCs w:val="22"/>
        </w:rPr>
      </w:pPr>
    </w:p>
    <w:p w14:paraId="45AE50C7" w14:textId="20A00711" w:rsidR="00C42320" w:rsidRDefault="00C42320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63BC94E" w14:textId="77777777" w:rsidR="00440C7F" w:rsidRDefault="00440C7F" w:rsidP="00780752">
      <w:pPr>
        <w:jc w:val="both"/>
        <w:rPr>
          <w:sz w:val="22"/>
          <w:szCs w:val="22"/>
        </w:rPr>
      </w:pPr>
    </w:p>
    <w:p w14:paraId="31DD1BA5" w14:textId="77777777" w:rsidR="00780752" w:rsidRDefault="00780752" w:rsidP="00780752">
      <w:pPr>
        <w:jc w:val="both"/>
        <w:rPr>
          <w:sz w:val="22"/>
          <w:szCs w:val="22"/>
        </w:rPr>
      </w:pPr>
      <w:r w:rsidRPr="00780752">
        <w:rPr>
          <w:sz w:val="22"/>
          <w:szCs w:val="22"/>
          <w:u w:val="single"/>
        </w:rPr>
        <w:t>Immatriculé(e) à l’INSEE</w:t>
      </w:r>
      <w:r>
        <w:rPr>
          <w:sz w:val="22"/>
          <w:szCs w:val="22"/>
        </w:rPr>
        <w:t xml:space="preserve"> :</w:t>
      </w:r>
    </w:p>
    <w:p w14:paraId="0A7A53CC" w14:textId="77777777" w:rsidR="00780752" w:rsidRDefault="00780752" w:rsidP="00780752">
      <w:pPr>
        <w:jc w:val="both"/>
        <w:rPr>
          <w:sz w:val="22"/>
          <w:szCs w:val="22"/>
        </w:rPr>
      </w:pPr>
    </w:p>
    <w:p w14:paraId="11ED7E32" w14:textId="77777777" w:rsidR="00780752" w:rsidRDefault="00780752" w:rsidP="00780752">
      <w:pPr>
        <w:ind w:left="36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- N° d’identification d’établissement (SIRET) ou n° d’agrément : </w:t>
      </w:r>
    </w:p>
    <w:p w14:paraId="5F0F09C5" w14:textId="77777777" w:rsidR="000E6DCB" w:rsidRPr="004572C2" w:rsidRDefault="000E6DCB" w:rsidP="000E6DCB">
      <w:pPr>
        <w:ind w:firstLine="360"/>
      </w:pPr>
      <w:r>
        <w:rPr>
          <w:sz w:val="22"/>
          <w:szCs w:val="22"/>
        </w:rPr>
        <w:t xml:space="preserve">- N° du code </w:t>
      </w:r>
      <w:r w:rsidRPr="004572C2">
        <w:rPr>
          <w:sz w:val="22"/>
          <w:szCs w:val="22"/>
        </w:rPr>
        <w:t>NACE (ancien code APE)</w:t>
      </w:r>
      <w:r>
        <w:rPr>
          <w:sz w:val="22"/>
          <w:szCs w:val="22"/>
        </w:rPr>
        <w:t> :</w:t>
      </w:r>
    </w:p>
    <w:p w14:paraId="4D4002DF" w14:textId="4ABFC526" w:rsidR="008452A4" w:rsidRDefault="00780752" w:rsidP="00890841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- N° d’inscription au registre du commerce et des sociétés :</w:t>
      </w:r>
    </w:p>
    <w:p w14:paraId="2BBB0EE3" w14:textId="77777777" w:rsidR="00EB30DA" w:rsidRDefault="00EB30DA">
      <w:pPr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EB30DA" w14:paraId="389B2791" w14:textId="77777777" w:rsidTr="00EB30DA">
        <w:tc>
          <w:tcPr>
            <w:tcW w:w="10344" w:type="dxa"/>
          </w:tcPr>
          <w:p w14:paraId="4236E731" w14:textId="6AAA8A1C" w:rsidR="00EB30DA" w:rsidRPr="006A0639" w:rsidRDefault="00EB30DA" w:rsidP="00EB30DA">
            <w:pPr>
              <w:jc w:val="both"/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 xml:space="preserve">Le </w:t>
            </w:r>
            <w:proofErr w:type="spellStart"/>
            <w:r>
              <w:rPr>
                <w:b/>
                <w:bCs/>
                <w:sz w:val="22"/>
                <w:szCs w:val="22"/>
              </w:rPr>
              <w:t>co-traitant</w:t>
            </w:r>
            <w:proofErr w:type="spellEnd"/>
            <w:r w:rsidR="008717D7">
              <w:rPr>
                <w:b/>
                <w:bCs/>
                <w:sz w:val="22"/>
                <w:szCs w:val="22"/>
              </w:rPr>
              <w:t xml:space="preserve"> est-il un</w:t>
            </w:r>
            <w:r w:rsidR="00DB5338">
              <w:rPr>
                <w:b/>
                <w:bCs/>
                <w:sz w:val="22"/>
                <w:szCs w:val="22"/>
              </w:rPr>
              <w:t>e PME au sens</w:t>
            </w:r>
            <w:r w:rsidR="008717D7" w:rsidRPr="00DB5338">
              <w:rPr>
                <w:b/>
                <w:bCs/>
                <w:sz w:val="22"/>
                <w:szCs w:val="22"/>
              </w:rPr>
              <w:t xml:space="preserve"> </w:t>
            </w:r>
            <w:r w:rsidR="008717D7" w:rsidRPr="00B675C5">
              <w:rPr>
                <w:b/>
                <w:bCs/>
                <w:sz w:val="22"/>
                <w:szCs w:val="22"/>
              </w:rPr>
              <w:t>de l’article 3, décret n°2008-1354 du 18 décembre 2008</w:t>
            </w:r>
            <w:r w:rsidRPr="006A0639">
              <w:rPr>
                <w:b/>
                <w:bCs/>
                <w:sz w:val="22"/>
                <w:szCs w:val="22"/>
              </w:rPr>
              <w:t>?</w:t>
            </w:r>
          </w:p>
          <w:p w14:paraId="4F501CA4" w14:textId="77777777" w:rsidR="00EB30DA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4F679140" w14:textId="77777777" w:rsidR="00EB30DA" w:rsidRDefault="00EB30DA" w:rsidP="00EB30D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533C1DA3" w14:textId="77777777" w:rsidR="00EB30DA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5F094373" w14:textId="3E02A41B" w:rsidR="008717D7" w:rsidRPr="00B675C5" w:rsidRDefault="008717D7" w:rsidP="008717D7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 annuel n’excède pas 50 000 000 d’euros ou un total de bilan n’excédant pas 43 000 000 d’euros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4449EACE" w14:textId="6F571F8D" w:rsidR="00EB30DA" w:rsidRDefault="00EB30DA" w:rsidP="008717D7">
            <w:pPr>
              <w:ind w:left="720"/>
              <w:jc w:val="both"/>
              <w:rPr>
                <w:sz w:val="22"/>
                <w:szCs w:val="22"/>
              </w:rPr>
            </w:pPr>
          </w:p>
          <w:p w14:paraId="62C1AC96" w14:textId="77777777" w:rsidR="00EB30DA" w:rsidRPr="005A307E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3B06E8D5" w14:textId="77777777" w:rsidR="00EB30DA" w:rsidRDefault="00EB30DA" w:rsidP="00EB30DA">
            <w:pPr>
              <w:jc w:val="both"/>
            </w:pPr>
          </w:p>
          <w:p w14:paraId="131F1444" w14:textId="77777777" w:rsidR="00EB30DA" w:rsidRPr="001845B3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2A5922DC" w14:textId="77777777" w:rsidR="00EB30DA" w:rsidRDefault="00EB30DA" w:rsidP="008E38A9">
            <w:pPr>
              <w:pStyle w:val="Titre2"/>
              <w:ind w:left="0" w:firstLine="0"/>
              <w:jc w:val="both"/>
              <w:outlineLvl w:val="1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286CE30E" w14:textId="2283D587" w:rsidR="00F2227C" w:rsidRDefault="00F2227C" w:rsidP="006C579B">
      <w:pPr>
        <w:pStyle w:val="Retraitcorpsdetexte"/>
        <w:ind w:left="0"/>
        <w:jc w:val="both"/>
      </w:pPr>
    </w:p>
    <w:p w14:paraId="681F7181" w14:textId="5FA753BA" w:rsidR="00B675C5" w:rsidRDefault="00E4568C" w:rsidP="00B675C5">
      <w:pPr>
        <w:pStyle w:val="Retraitcorpsdetexte"/>
        <w:jc w:val="both"/>
      </w:pPr>
      <w:r>
        <w:t xml:space="preserve">Les entreprises ci-dessus étant groupées solidaires et l’entreprise </w:t>
      </w:r>
      <w:r w:rsidR="00B675C5">
        <w:t>……………</w:t>
      </w:r>
      <w:proofErr w:type="gramStart"/>
      <w:r w:rsidR="00B675C5">
        <w:t>…….</w:t>
      </w:r>
      <w:proofErr w:type="gramEnd"/>
      <w:r w:rsidR="00B675C5">
        <w:t>.</w:t>
      </w:r>
      <w:r w:rsidR="00DB5338">
        <w:t xml:space="preserve"> </w:t>
      </w:r>
      <w:proofErr w:type="gramStart"/>
      <w:r>
        <w:t>étant</w:t>
      </w:r>
      <w:proofErr w:type="gramEnd"/>
      <w:r>
        <w:t xml:space="preserve"> leur mandataire</w:t>
      </w:r>
      <w:r w:rsidR="00B675C5">
        <w:t>.</w:t>
      </w:r>
    </w:p>
    <w:p w14:paraId="245209C6" w14:textId="77777777" w:rsidR="00E4568C" w:rsidRDefault="00E4568C">
      <w:pPr>
        <w:pStyle w:val="Retraitcorpsdetexte"/>
        <w:jc w:val="both"/>
        <w:rPr>
          <w:rStyle w:val="Appelnotedebasdep"/>
        </w:rPr>
      </w:pPr>
    </w:p>
    <w:p w14:paraId="7A4DB5C9" w14:textId="77777777" w:rsidR="00E4568C" w:rsidRDefault="00E4568C">
      <w:pPr>
        <w:pStyle w:val="Retraitcorpsdetexte"/>
        <w:jc w:val="both"/>
      </w:pPr>
      <w:r>
        <w:t>Après avoir pris connaissance des documents du marché et des documents qui y sont mentionnés ;</w:t>
      </w:r>
    </w:p>
    <w:p w14:paraId="1243DD74" w14:textId="77777777" w:rsidR="00E4568C" w:rsidRDefault="00E4568C">
      <w:pPr>
        <w:pStyle w:val="Retraitcorpsdetexte"/>
        <w:jc w:val="both"/>
      </w:pPr>
    </w:p>
    <w:p w14:paraId="50936150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et</w:t>
      </w:r>
      <w:proofErr w:type="gramEnd"/>
      <w:r>
        <w:rPr>
          <w:b w:val="0"/>
          <w:bCs w:val="0"/>
        </w:rPr>
        <w:t xml:space="preserve"> après avoir rempli l’attestation sur l’honneur de régularité administrative</w:t>
      </w:r>
    </w:p>
    <w:p w14:paraId="4109206A" w14:textId="77777777" w:rsidR="00E4568C" w:rsidRDefault="00E4568C">
      <w:pPr>
        <w:pStyle w:val="Retraitcorpsdetexte"/>
        <w:jc w:val="both"/>
        <w:rPr>
          <w:b w:val="0"/>
          <w:bCs w:val="0"/>
        </w:rPr>
      </w:pPr>
    </w:p>
    <w:p w14:paraId="162D60FF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m’engage</w:t>
      </w:r>
      <w:proofErr w:type="gramEnd"/>
      <w:r>
        <w:rPr>
          <w:b w:val="0"/>
          <w:bCs w:val="0"/>
        </w:rPr>
        <w:t xml:space="preserve"> (nous engageons) sans réserve (et solidairement)</w:t>
      </w:r>
      <w:r w:rsidR="00736C3D" w:rsidRPr="00736C3D">
        <w:rPr>
          <w:vertAlign w:val="superscript"/>
        </w:rPr>
        <w:t xml:space="preserve"> </w:t>
      </w:r>
      <w:r w:rsidR="00736C3D" w:rsidRPr="00736C3D">
        <w:rPr>
          <w:b w:val="0"/>
          <w:vertAlign w:val="superscript"/>
        </w:rPr>
        <w:t>(1)</w:t>
      </w:r>
      <w:r>
        <w:rPr>
          <w:b w:val="0"/>
          <w:bCs w:val="0"/>
        </w:rPr>
        <w:t>, conformément aux stipulations des documents visés ci-dessus, à exécuter les travaux dans les conditions définies dans ce marché.</w:t>
      </w:r>
    </w:p>
    <w:p w14:paraId="65EECBFC" w14:textId="77777777" w:rsidR="00E4568C" w:rsidRDefault="00E4568C">
      <w:pPr>
        <w:pStyle w:val="Retraitcorpsdetexte3"/>
        <w:ind w:left="2406"/>
        <w:rPr>
          <w:rFonts w:ascii="Times New Roman" w:hAnsi="Times New Roman" w:cs="Times New Roman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fr-FR"/>
        </w:rPr>
        <w:t xml:space="preserve">         </w:t>
      </w:r>
    </w:p>
    <w:p w14:paraId="4B0BFDE9" w14:textId="38E05D72" w:rsidR="00E4568C" w:rsidRDefault="00E4568C" w:rsidP="00890841">
      <w:pPr>
        <w:ind w:right="16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Le délai de validité des offres est de </w:t>
      </w:r>
      <w:r w:rsidR="00AD4BD6">
        <w:rPr>
          <w:sz w:val="22"/>
          <w:szCs w:val="22"/>
        </w:rPr>
        <w:t>six</w:t>
      </w:r>
      <w:r w:rsidR="00780752">
        <w:rPr>
          <w:sz w:val="22"/>
          <w:szCs w:val="22"/>
        </w:rPr>
        <w:t xml:space="preserve"> </w:t>
      </w:r>
      <w:r>
        <w:rPr>
          <w:sz w:val="22"/>
          <w:szCs w:val="22"/>
        </w:rPr>
        <w:t>mois. Il court à compter de la date de limite de remise des offres et jusqu’à la date de la décision d’attribution prise par le représentant du pouvoir adjudicateur</w:t>
      </w:r>
      <w:r w:rsidR="00780752">
        <w:rPr>
          <w:sz w:val="22"/>
          <w:szCs w:val="22"/>
        </w:rPr>
        <w:t xml:space="preserve"> ou son délégataire.</w:t>
      </w:r>
    </w:p>
    <w:p w14:paraId="2618AB3D" w14:textId="77777777" w:rsidR="0062444F" w:rsidRDefault="0062444F">
      <w:pPr>
        <w:ind w:right="284"/>
        <w:rPr>
          <w:b/>
          <w:bCs/>
          <w:sz w:val="22"/>
          <w:szCs w:val="22"/>
        </w:rPr>
      </w:pPr>
    </w:p>
    <w:p w14:paraId="1B6E039A" w14:textId="77777777" w:rsidR="00C908AE" w:rsidRPr="00CF4CFF" w:rsidRDefault="00C908AE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MONTANT</w:t>
      </w:r>
    </w:p>
    <w:p w14:paraId="467418F0" w14:textId="4C857104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6EED97DC" w14:textId="77777777" w:rsidR="00A311B2" w:rsidRPr="00B9215E" w:rsidRDefault="00A311B2" w:rsidP="00A311B2">
      <w:pPr>
        <w:autoSpaceDE w:val="0"/>
        <w:autoSpaceDN w:val="0"/>
        <w:jc w:val="both"/>
        <w:rPr>
          <w:noProof/>
          <w:sz w:val="22"/>
          <w:szCs w:val="22"/>
        </w:rPr>
      </w:pPr>
      <w:r w:rsidRPr="00B9215E">
        <w:rPr>
          <w:noProof/>
          <w:sz w:val="22"/>
          <w:szCs w:val="22"/>
        </w:rPr>
        <w:t>Les travaux seront rémunérés par application d’un prix global forfaitaire égal à :</w:t>
      </w:r>
    </w:p>
    <w:p w14:paraId="2BE7C99C" w14:textId="77777777" w:rsidR="00A311B2" w:rsidRPr="00B9215E" w:rsidRDefault="00A311B2" w:rsidP="00A311B2">
      <w:pPr>
        <w:autoSpaceDE w:val="0"/>
        <w:autoSpaceDN w:val="0"/>
        <w:ind w:firstLine="1418"/>
        <w:jc w:val="both"/>
        <w:rPr>
          <w:noProof/>
          <w:sz w:val="22"/>
          <w:szCs w:val="22"/>
        </w:rPr>
      </w:pPr>
    </w:p>
    <w:tbl>
      <w:tblPr>
        <w:tblW w:w="0" w:type="auto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45"/>
      </w:tblGrid>
      <w:tr w:rsidR="00A311B2" w:rsidRPr="00B9215E" w14:paraId="68C473B3" w14:textId="77777777" w:rsidTr="00C46792">
        <w:trPr>
          <w:trHeight w:val="514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968E2" w14:textId="72A9DB1A" w:rsidR="00A311B2" w:rsidRPr="00B9215E" w:rsidRDefault="00A311B2" w:rsidP="006778F1">
            <w:pPr>
              <w:widowControl w:val="0"/>
              <w:tabs>
                <w:tab w:val="left" w:pos="5458"/>
              </w:tabs>
              <w:autoSpaceDE w:val="0"/>
              <w:autoSpaceDN w:val="0"/>
              <w:ind w:left="110" w:right="214"/>
              <w:rPr>
                <w:noProof/>
                <w:sz w:val="22"/>
                <w:szCs w:val="22"/>
              </w:rPr>
            </w:pPr>
            <w:r w:rsidRPr="00B9215E">
              <w:rPr>
                <w:noProof/>
                <w:sz w:val="22"/>
                <w:szCs w:val="22"/>
              </w:rPr>
              <w:t>MONTANT  TOTAL  H.T.</w:t>
            </w:r>
            <w:r w:rsidR="00F12357">
              <w:rPr>
                <w:noProof/>
                <w:sz w:val="22"/>
                <w:szCs w:val="22"/>
              </w:rPr>
              <w:t xml:space="preserve"> </w:t>
            </w:r>
            <w:r w:rsidRPr="00B9215E">
              <w:rPr>
                <w:noProof/>
                <w:sz w:val="22"/>
                <w:szCs w:val="22"/>
              </w:rPr>
              <w:t>(en chiffres)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2991A0" w14:textId="77777777" w:rsidR="00A311B2" w:rsidRPr="00B9215E" w:rsidRDefault="00A311B2" w:rsidP="00321D7E">
            <w:pPr>
              <w:jc w:val="right"/>
              <w:rPr>
                <w:noProof/>
              </w:rPr>
            </w:pPr>
          </w:p>
        </w:tc>
      </w:tr>
      <w:tr w:rsidR="00A311B2" w:rsidRPr="00B9215E" w14:paraId="7E964488" w14:textId="77777777" w:rsidTr="00C46792">
        <w:trPr>
          <w:trHeight w:val="395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78C4B" w14:textId="77777777" w:rsidR="00A311B2" w:rsidRPr="00B9215E" w:rsidRDefault="00A311B2" w:rsidP="00A311B2">
            <w:pPr>
              <w:widowControl w:val="0"/>
              <w:autoSpaceDE w:val="0"/>
              <w:autoSpaceDN w:val="0"/>
              <w:ind w:left="110" w:right="356"/>
              <w:jc w:val="center"/>
              <w:rPr>
                <w:noProof/>
                <w:sz w:val="22"/>
                <w:szCs w:val="22"/>
              </w:rPr>
            </w:pPr>
            <w:r w:rsidRPr="00B9215E">
              <w:rPr>
                <w:noProof/>
                <w:sz w:val="22"/>
                <w:szCs w:val="22"/>
              </w:rPr>
              <w:t xml:space="preserve">TVA </w:t>
            </w:r>
            <w:r>
              <w:rPr>
                <w:noProof/>
                <w:sz w:val="22"/>
                <w:szCs w:val="22"/>
              </w:rPr>
              <w:t>20</w:t>
            </w:r>
            <w:r w:rsidRPr="00B9215E">
              <w:rPr>
                <w:noProof/>
                <w:sz w:val="22"/>
                <w:szCs w:val="22"/>
              </w:rPr>
              <w:t xml:space="preserve"> % 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7EDF328" w14:textId="77777777" w:rsidR="00A311B2" w:rsidRPr="00B9215E" w:rsidRDefault="00A311B2" w:rsidP="00321D7E">
            <w:pPr>
              <w:jc w:val="right"/>
              <w:rPr>
                <w:noProof/>
              </w:rPr>
            </w:pPr>
          </w:p>
        </w:tc>
      </w:tr>
      <w:tr w:rsidR="00A311B2" w:rsidRPr="00B9215E" w14:paraId="390FBECA" w14:textId="77777777" w:rsidTr="00C46792">
        <w:trPr>
          <w:trHeight w:val="395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D0111C" w14:textId="77777777" w:rsidR="00A311B2" w:rsidRPr="00B9215E" w:rsidRDefault="00A311B2" w:rsidP="00C46792">
            <w:pPr>
              <w:widowControl w:val="0"/>
              <w:autoSpaceDE w:val="0"/>
              <w:autoSpaceDN w:val="0"/>
              <w:ind w:right="356"/>
              <w:rPr>
                <w:b/>
                <w:bCs/>
                <w:noProof/>
                <w:sz w:val="22"/>
                <w:szCs w:val="22"/>
              </w:rPr>
            </w:pPr>
            <w:r w:rsidRPr="00B9215E">
              <w:rPr>
                <w:b/>
                <w:bCs/>
                <w:noProof/>
                <w:sz w:val="22"/>
                <w:szCs w:val="22"/>
              </w:rPr>
              <w:t>MONTANT TOTAL T T C (€)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A2D5B2D" w14:textId="77777777" w:rsidR="00A311B2" w:rsidRPr="00B9215E" w:rsidRDefault="00A311B2" w:rsidP="00321D7E">
            <w:pPr>
              <w:jc w:val="right"/>
              <w:rPr>
                <w:noProof/>
              </w:rPr>
            </w:pPr>
          </w:p>
        </w:tc>
      </w:tr>
    </w:tbl>
    <w:p w14:paraId="2C172586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</w:p>
    <w:p w14:paraId="0F074CDD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  <w:r w:rsidRPr="00B9215E">
        <w:rPr>
          <w:noProof/>
          <w:sz w:val="22"/>
          <w:szCs w:val="22"/>
        </w:rPr>
        <w:t>soit...........................................................................................................................................................</w:t>
      </w:r>
    </w:p>
    <w:p w14:paraId="261C8331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  <w:r w:rsidRPr="00B9215E">
        <w:rPr>
          <w:noProof/>
          <w:sz w:val="22"/>
          <w:szCs w:val="22"/>
        </w:rPr>
        <w:t>................................................................................................................. euros..... (Montant total TTC en lettres)</w:t>
      </w:r>
    </w:p>
    <w:p w14:paraId="2EE1BE87" w14:textId="77777777" w:rsidR="00A311B2" w:rsidRPr="00B9215E" w:rsidRDefault="00A311B2" w:rsidP="00A311B2">
      <w:pPr>
        <w:autoSpaceDE w:val="0"/>
        <w:autoSpaceDN w:val="0"/>
        <w:rPr>
          <w:noProof/>
          <w:sz w:val="22"/>
          <w:szCs w:val="22"/>
        </w:rPr>
      </w:pPr>
    </w:p>
    <w:p w14:paraId="1576526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6C7648E0" w14:textId="77777777" w:rsidR="00C42320" w:rsidRDefault="00C4232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14:paraId="7743FB6D" w14:textId="7447402F" w:rsidR="00A311B2" w:rsidRPr="00C42320" w:rsidRDefault="00A311B2" w:rsidP="00A311B2">
      <w:pPr>
        <w:ind w:right="284"/>
        <w:rPr>
          <w:b/>
          <w:bCs/>
          <w:sz w:val="22"/>
          <w:szCs w:val="22"/>
        </w:rPr>
      </w:pPr>
      <w:r w:rsidRPr="00C42320">
        <w:rPr>
          <w:b/>
          <w:bCs/>
          <w:sz w:val="22"/>
          <w:szCs w:val="22"/>
        </w:rPr>
        <w:lastRenderedPageBreak/>
        <w:t>PAIEMENT</w:t>
      </w:r>
    </w:p>
    <w:p w14:paraId="061185C7" w14:textId="77777777" w:rsidR="00A311B2" w:rsidRDefault="00A311B2" w:rsidP="00A311B2">
      <w:pPr>
        <w:ind w:right="284"/>
        <w:rPr>
          <w:bCs/>
          <w:sz w:val="22"/>
          <w:szCs w:val="22"/>
        </w:rPr>
      </w:pPr>
    </w:p>
    <w:p w14:paraId="6945DC76" w14:textId="77777777" w:rsidR="00A311B2" w:rsidRPr="00E04A93" w:rsidRDefault="00A311B2" w:rsidP="00C42320">
      <w:pPr>
        <w:ind w:right="-2"/>
        <w:rPr>
          <w:sz w:val="22"/>
          <w:szCs w:val="22"/>
        </w:rPr>
      </w:pPr>
      <w:r w:rsidRPr="00E04A93">
        <w:rPr>
          <w:sz w:val="22"/>
          <w:szCs w:val="22"/>
        </w:rPr>
        <w:t>Le maître d’ouvrage se libérera des sommes dues au titre du présent marché en faisant porter le montant au crédit</w:t>
      </w:r>
      <w:r w:rsidRPr="00E04A93">
        <w:rPr>
          <w:b/>
          <w:bCs/>
          <w:sz w:val="22"/>
          <w:szCs w:val="22"/>
        </w:rPr>
        <w:t> :</w:t>
      </w:r>
      <w:r w:rsidRPr="00E04A93">
        <w:rPr>
          <w:sz w:val="22"/>
          <w:szCs w:val="22"/>
        </w:rPr>
        <w:t xml:space="preserve"> </w:t>
      </w:r>
    </w:p>
    <w:p w14:paraId="38278B69" w14:textId="77777777" w:rsidR="00A311B2" w:rsidRPr="00E04A93" w:rsidRDefault="00A311B2" w:rsidP="00A311B2">
      <w:pPr>
        <w:ind w:right="284"/>
        <w:rPr>
          <w:sz w:val="22"/>
          <w:szCs w:val="22"/>
        </w:rPr>
      </w:pPr>
    </w:p>
    <w:p w14:paraId="601C0E3D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  <w:r w:rsidRPr="00135E0D">
        <w:rPr>
          <w:b/>
          <w:bCs/>
          <w:sz w:val="22"/>
          <w:szCs w:val="22"/>
        </w:rPr>
        <w:t xml:space="preserve">JOINDRE UN RIB OU UN RIP </w:t>
      </w:r>
    </w:p>
    <w:p w14:paraId="2F5B24DC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6A1D893" w14:textId="36B6E900" w:rsidR="00A311B2" w:rsidRDefault="00A311B2" w:rsidP="00A311B2">
      <w:pPr>
        <w:ind w:right="284"/>
        <w:jc w:val="both"/>
        <w:rPr>
          <w:sz w:val="22"/>
          <w:szCs w:val="22"/>
        </w:rPr>
      </w:pPr>
      <w:r w:rsidRPr="00636A3E">
        <w:rPr>
          <w:sz w:val="22"/>
          <w:szCs w:val="22"/>
        </w:rPr>
        <w:t xml:space="preserve">Les </w:t>
      </w:r>
      <w:r>
        <w:rPr>
          <w:sz w:val="22"/>
          <w:szCs w:val="22"/>
        </w:rPr>
        <w:t xml:space="preserve">soussignés entrepreneurs groupés et solidaires, autres que le mandataire, donnent à ce mandataire qui </w:t>
      </w:r>
      <w:r w:rsidRPr="00B675C5">
        <w:rPr>
          <w:sz w:val="22"/>
          <w:szCs w:val="22"/>
        </w:rPr>
        <w:t>l’accepte, procuration à l’effet de percevoir pour leur compte les sommes qui leur sont dues en exécution du</w:t>
      </w:r>
      <w:r>
        <w:rPr>
          <w:sz w:val="22"/>
          <w:szCs w:val="22"/>
        </w:rPr>
        <w:t xml:space="preserve"> marché par règlement au compte ci-dessus du mandataire. Ces paiements seront libératoires vis-à-vis des entrepreneurs groupés solidaires.</w:t>
      </w:r>
    </w:p>
    <w:p w14:paraId="221584B0" w14:textId="62D26EAE" w:rsidR="00E06069" w:rsidRDefault="00E06069" w:rsidP="00A311B2">
      <w:pPr>
        <w:ind w:right="284"/>
        <w:jc w:val="both"/>
        <w:rPr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06069" w14:paraId="2EAC8AA8" w14:textId="77777777" w:rsidTr="00E06069">
        <w:trPr>
          <w:trHeight w:val="704"/>
        </w:trPr>
        <w:tc>
          <w:tcPr>
            <w:tcW w:w="10194" w:type="dxa"/>
            <w:vAlign w:val="center"/>
          </w:tcPr>
          <w:p w14:paraId="6BA1865D" w14:textId="6E674E70" w:rsidR="00E06069" w:rsidRDefault="00E06069" w:rsidP="00A311B2">
            <w:pPr>
              <w:ind w:right="284"/>
              <w:jc w:val="both"/>
              <w:rPr>
                <w:sz w:val="22"/>
                <w:szCs w:val="22"/>
              </w:rPr>
            </w:pPr>
            <w:r w:rsidRPr="00E06069">
              <w:rPr>
                <w:sz w:val="22"/>
                <w:szCs w:val="22"/>
              </w:rPr>
              <w:t>Toutefois, le maître d’ouvrage se libérera des sommes dues aux sous-traitants payés directement en faisant porter les montants au crédit des comptes désignés dans les annexes ou les actes spéciaux (DC 4).</w:t>
            </w:r>
          </w:p>
        </w:tc>
      </w:tr>
    </w:tbl>
    <w:p w14:paraId="3DED043E" w14:textId="77777777" w:rsidR="00E06069" w:rsidRPr="00636A3E" w:rsidRDefault="00E06069" w:rsidP="00A311B2">
      <w:pPr>
        <w:ind w:right="284"/>
        <w:jc w:val="both"/>
        <w:rPr>
          <w:sz w:val="22"/>
          <w:szCs w:val="22"/>
        </w:rPr>
      </w:pPr>
    </w:p>
    <w:p w14:paraId="513E46F4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FORME DES PRIX</w:t>
      </w:r>
    </w:p>
    <w:p w14:paraId="5D34DEFF" w14:textId="77777777" w:rsidR="00A311B2" w:rsidRDefault="00A311B2" w:rsidP="00A311B2">
      <w:pPr>
        <w:ind w:right="284"/>
        <w:rPr>
          <w:b/>
          <w:bCs/>
          <w:sz w:val="22"/>
          <w:szCs w:val="22"/>
        </w:rPr>
      </w:pPr>
    </w:p>
    <w:p w14:paraId="505BCD1A" w14:textId="0A333C75" w:rsidR="00A311B2" w:rsidRPr="00C26AD4" w:rsidRDefault="00A311B2" w:rsidP="00A311B2">
      <w:pPr>
        <w:ind w:right="284"/>
        <w:jc w:val="both"/>
        <w:rPr>
          <w:sz w:val="22"/>
          <w:szCs w:val="22"/>
        </w:rPr>
      </w:pPr>
      <w:r w:rsidRPr="00B833AE">
        <w:rPr>
          <w:sz w:val="22"/>
          <w:szCs w:val="22"/>
        </w:rPr>
        <w:t xml:space="preserve">La forme du prix est </w:t>
      </w:r>
      <w:r w:rsidR="000A68C4">
        <w:rPr>
          <w:sz w:val="22"/>
          <w:szCs w:val="22"/>
        </w:rPr>
        <w:t>globale et forfaitaire</w:t>
      </w:r>
      <w:r w:rsidR="00B833AE">
        <w:rPr>
          <w:sz w:val="22"/>
          <w:szCs w:val="22"/>
        </w:rPr>
        <w:t>.</w:t>
      </w:r>
      <w:r w:rsidR="000A68C4">
        <w:rPr>
          <w:sz w:val="22"/>
          <w:szCs w:val="22"/>
        </w:rPr>
        <w:t xml:space="preserve"> </w:t>
      </w:r>
      <w:r w:rsidR="000A68C4" w:rsidRPr="00FA0CA6">
        <w:rPr>
          <w:sz w:val="22"/>
          <w:szCs w:val="22"/>
        </w:rPr>
        <w:t xml:space="preserve">Les prix </w:t>
      </w:r>
      <w:r w:rsidR="000A68C4" w:rsidRPr="00513945">
        <w:rPr>
          <w:sz w:val="22"/>
          <w:szCs w:val="22"/>
        </w:rPr>
        <w:t xml:space="preserve">sont </w:t>
      </w:r>
      <w:r w:rsidR="0004082B">
        <w:rPr>
          <w:sz w:val="22"/>
          <w:szCs w:val="22"/>
        </w:rPr>
        <w:t>fermes actualisables</w:t>
      </w:r>
      <w:r w:rsidR="00640509" w:rsidRPr="00513945">
        <w:rPr>
          <w:sz w:val="22"/>
          <w:szCs w:val="22"/>
        </w:rPr>
        <w:t>.</w:t>
      </w:r>
    </w:p>
    <w:p w14:paraId="4FA94C4E" w14:textId="01B0B18B" w:rsidR="00CF4CFF" w:rsidRDefault="00CF4CFF" w:rsidP="00A311B2">
      <w:pPr>
        <w:ind w:right="284"/>
        <w:rPr>
          <w:b/>
          <w:bCs/>
          <w:sz w:val="22"/>
          <w:szCs w:val="22"/>
        </w:rPr>
      </w:pPr>
    </w:p>
    <w:p w14:paraId="41A5CFA5" w14:textId="722DEEC4" w:rsidR="00A311B2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4D78C3">
        <w:rPr>
          <w:b/>
          <w:bCs/>
          <w:sz w:val="22"/>
          <w:szCs w:val="22"/>
          <w:u w:val="single"/>
        </w:rPr>
        <w:t>DELAI</w:t>
      </w:r>
    </w:p>
    <w:p w14:paraId="672DBC27" w14:textId="77777777" w:rsidR="00FA0CA6" w:rsidRPr="004D78C3" w:rsidRDefault="00FA0CA6" w:rsidP="00FA0CA6">
      <w:pPr>
        <w:pStyle w:val="Paragraphedeliste"/>
        <w:ind w:right="284"/>
        <w:rPr>
          <w:b/>
          <w:bCs/>
          <w:sz w:val="22"/>
          <w:szCs w:val="22"/>
          <w:u w:val="single"/>
        </w:rPr>
      </w:pPr>
    </w:p>
    <w:p w14:paraId="4CF11FD8" w14:textId="7FA10816" w:rsidR="001C345D" w:rsidRDefault="00A311B2" w:rsidP="00182AA2">
      <w:pPr>
        <w:widowControl w:val="0"/>
        <w:autoSpaceDE w:val="0"/>
        <w:autoSpaceDN w:val="0"/>
        <w:rPr>
          <w:b/>
          <w:sz w:val="22"/>
          <w:szCs w:val="22"/>
        </w:rPr>
      </w:pPr>
      <w:r w:rsidRPr="00B8068B">
        <w:rPr>
          <w:noProof/>
          <w:sz w:val="22"/>
          <w:szCs w:val="22"/>
        </w:rPr>
        <w:t xml:space="preserve">Le délai d’exécution du marché </w:t>
      </w:r>
      <w:r w:rsidR="00182AA2">
        <w:rPr>
          <w:sz w:val="22"/>
          <w:szCs w:val="22"/>
        </w:rPr>
        <w:t xml:space="preserve">est </w:t>
      </w:r>
      <w:r w:rsidR="00A43CE9">
        <w:rPr>
          <w:b/>
          <w:sz w:val="22"/>
          <w:szCs w:val="22"/>
        </w:rPr>
        <w:t xml:space="preserve">de </w:t>
      </w:r>
      <w:r w:rsidR="0004082B">
        <w:rPr>
          <w:b/>
          <w:sz w:val="22"/>
          <w:szCs w:val="22"/>
        </w:rPr>
        <w:t>trois</w:t>
      </w:r>
      <w:r w:rsidR="007474F7" w:rsidRPr="00513945">
        <w:rPr>
          <w:b/>
          <w:sz w:val="22"/>
          <w:szCs w:val="22"/>
        </w:rPr>
        <w:t xml:space="preserve"> (</w:t>
      </w:r>
      <w:r w:rsidR="0004082B">
        <w:rPr>
          <w:b/>
          <w:sz w:val="22"/>
          <w:szCs w:val="22"/>
        </w:rPr>
        <w:t>3</w:t>
      </w:r>
      <w:r w:rsidR="00A54E53" w:rsidRPr="00513945">
        <w:rPr>
          <w:b/>
          <w:sz w:val="22"/>
          <w:szCs w:val="22"/>
        </w:rPr>
        <w:t>) mois</w:t>
      </w:r>
      <w:r w:rsidR="001C345D" w:rsidRPr="00513945">
        <w:rPr>
          <w:b/>
          <w:sz w:val="22"/>
          <w:szCs w:val="22"/>
        </w:rPr>
        <w:t xml:space="preserve"> décomposé comme suit :</w:t>
      </w:r>
    </w:p>
    <w:p w14:paraId="1ED70160" w14:textId="174EDD9F" w:rsidR="001C345D" w:rsidRDefault="001C345D" w:rsidP="00182AA2">
      <w:pPr>
        <w:widowControl w:val="0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-</w:t>
      </w:r>
      <w:r w:rsidR="00A311B2" w:rsidRPr="00B8068B">
        <w:rPr>
          <w:sz w:val="22"/>
          <w:szCs w:val="22"/>
        </w:rPr>
        <w:t xml:space="preserve"> </w:t>
      </w:r>
      <w:r w:rsidR="0004082B">
        <w:rPr>
          <w:sz w:val="22"/>
          <w:szCs w:val="22"/>
        </w:rPr>
        <w:t>un (1) mois</w:t>
      </w:r>
      <w:r w:rsidR="007474F7">
        <w:rPr>
          <w:sz w:val="22"/>
          <w:szCs w:val="22"/>
        </w:rPr>
        <w:t xml:space="preserve"> </w:t>
      </w:r>
      <w:r w:rsidR="00A43CE9">
        <w:rPr>
          <w:sz w:val="22"/>
          <w:szCs w:val="22"/>
        </w:rPr>
        <w:t xml:space="preserve">de période de préparation </w:t>
      </w:r>
      <w:r w:rsidR="00D42F06" w:rsidRPr="00D42F06">
        <w:rPr>
          <w:b/>
          <w:sz w:val="22"/>
          <w:szCs w:val="22"/>
        </w:rPr>
        <w:t>incluse</w:t>
      </w:r>
      <w:r w:rsidR="00D42F06">
        <w:rPr>
          <w:sz w:val="22"/>
          <w:szCs w:val="22"/>
        </w:rPr>
        <w:t xml:space="preserve"> </w:t>
      </w:r>
      <w:r w:rsidR="00FF12D0" w:rsidRPr="00B8068B">
        <w:rPr>
          <w:sz w:val="22"/>
          <w:szCs w:val="22"/>
        </w:rPr>
        <w:t>à compter de la date fixé</w:t>
      </w:r>
      <w:r w:rsidR="00A43CE9">
        <w:rPr>
          <w:sz w:val="22"/>
          <w:szCs w:val="22"/>
        </w:rPr>
        <w:t>e par</w:t>
      </w:r>
      <w:r>
        <w:rPr>
          <w:sz w:val="22"/>
          <w:szCs w:val="22"/>
        </w:rPr>
        <w:t xml:space="preserve"> ordre de service</w:t>
      </w:r>
    </w:p>
    <w:p w14:paraId="582485FE" w14:textId="7B85B96C" w:rsidR="00A43CE9" w:rsidRPr="00182AA2" w:rsidRDefault="007474F7" w:rsidP="00182AA2">
      <w:pPr>
        <w:widowControl w:val="0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- deux (2</w:t>
      </w:r>
      <w:r w:rsidR="001C345D">
        <w:rPr>
          <w:sz w:val="22"/>
          <w:szCs w:val="22"/>
        </w:rPr>
        <w:t>) mois de travaux</w:t>
      </w:r>
      <w:r w:rsidR="001C345D" w:rsidRPr="001C345D">
        <w:rPr>
          <w:sz w:val="22"/>
          <w:szCs w:val="22"/>
        </w:rPr>
        <w:t xml:space="preserve"> </w:t>
      </w:r>
      <w:r w:rsidR="001C345D" w:rsidRPr="00B8068B">
        <w:rPr>
          <w:sz w:val="22"/>
          <w:szCs w:val="22"/>
        </w:rPr>
        <w:t>à compter de la date fixé</w:t>
      </w:r>
      <w:r w:rsidR="001C345D">
        <w:rPr>
          <w:sz w:val="22"/>
          <w:szCs w:val="22"/>
        </w:rPr>
        <w:t>e par ordre de service</w:t>
      </w:r>
    </w:p>
    <w:p w14:paraId="18E78182" w14:textId="3E7140D2" w:rsidR="009E4074" w:rsidRDefault="009E4074">
      <w:pPr>
        <w:ind w:right="284"/>
        <w:rPr>
          <w:b/>
          <w:bCs/>
          <w:sz w:val="22"/>
          <w:szCs w:val="22"/>
        </w:rPr>
      </w:pPr>
    </w:p>
    <w:p w14:paraId="19D081A6" w14:textId="77777777" w:rsidR="00182AA2" w:rsidRDefault="00182AA2">
      <w:pPr>
        <w:ind w:right="284"/>
        <w:rPr>
          <w:b/>
          <w:bCs/>
          <w:sz w:val="22"/>
          <w:szCs w:val="22"/>
        </w:rPr>
      </w:pPr>
    </w:p>
    <w:p w14:paraId="04601AC4" w14:textId="41327F00" w:rsidR="00DC5BDA" w:rsidRPr="00CF4CFF" w:rsidRDefault="00DC5BDA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SOUS-TRAITANCE</w:t>
      </w:r>
      <w:r w:rsidR="005C7C3C" w:rsidRPr="00CF4CFF">
        <w:rPr>
          <w:b/>
          <w:bCs/>
          <w:sz w:val="22"/>
          <w:szCs w:val="22"/>
        </w:rPr>
        <w:t xml:space="preserve"> </w:t>
      </w:r>
      <w:r w:rsidR="005C7C3C" w:rsidRPr="00CF4CFF">
        <w:rPr>
          <w:sz w:val="22"/>
          <w:szCs w:val="22"/>
          <w:vertAlign w:val="superscript"/>
        </w:rPr>
        <w:t>(1) </w:t>
      </w:r>
    </w:p>
    <w:p w14:paraId="75EF9011" w14:textId="77777777" w:rsidR="00DC5BDA" w:rsidRDefault="00DC5BDA">
      <w:pPr>
        <w:ind w:right="284"/>
        <w:rPr>
          <w:b/>
          <w:bCs/>
          <w:sz w:val="22"/>
          <w:szCs w:val="22"/>
        </w:rPr>
      </w:pPr>
    </w:p>
    <w:p w14:paraId="0276C53B" w14:textId="7777777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>
        <w:t xml:space="preserve"> </w:t>
      </w:r>
      <w:r w:rsidR="00DC5BDA" w:rsidRPr="00A21CCB">
        <w:rPr>
          <w:bCs/>
          <w:sz w:val="22"/>
          <w:szCs w:val="22"/>
        </w:rPr>
        <w:t>Je</w:t>
      </w:r>
      <w:r w:rsidR="00E6518F">
        <w:rPr>
          <w:bCs/>
          <w:sz w:val="22"/>
          <w:szCs w:val="22"/>
        </w:rPr>
        <w:t xml:space="preserve"> ne déclare aucun sous-traitant</w:t>
      </w:r>
      <w:r w:rsidR="00DC5BDA" w:rsidRPr="00A21CCB">
        <w:rPr>
          <w:bCs/>
          <w:sz w:val="22"/>
          <w:szCs w:val="22"/>
        </w:rPr>
        <w:t xml:space="preserve"> à la remise d’offres</w:t>
      </w:r>
    </w:p>
    <w:p w14:paraId="21790F06" w14:textId="77777777" w:rsidR="00DC5BDA" w:rsidRPr="00A21CCB" w:rsidRDefault="00DC5BDA">
      <w:pPr>
        <w:ind w:right="284"/>
        <w:rPr>
          <w:bCs/>
          <w:sz w:val="22"/>
          <w:szCs w:val="22"/>
        </w:rPr>
      </w:pPr>
    </w:p>
    <w:p w14:paraId="3C422190" w14:textId="4CF62E37" w:rsidR="00DC5BDA" w:rsidRPr="00A21CCB" w:rsidRDefault="005C7C3C" w:rsidP="00E6518F">
      <w:pPr>
        <w:rPr>
          <w:bCs/>
          <w:sz w:val="22"/>
          <w:szCs w:val="22"/>
        </w:rPr>
      </w:pPr>
      <w:r>
        <w:rPr>
          <w:b/>
          <w:sz w:val="28"/>
          <w:szCs w:val="28"/>
        </w:rPr>
        <w:t>□</w:t>
      </w:r>
      <w:r w:rsidR="00B833AE">
        <w:t xml:space="preserve"> </w:t>
      </w:r>
      <w:r w:rsidR="00DC5BDA" w:rsidRPr="00A21CCB">
        <w:rPr>
          <w:bCs/>
          <w:sz w:val="22"/>
          <w:szCs w:val="22"/>
        </w:rPr>
        <w:t>Je déc</w:t>
      </w:r>
      <w:r w:rsidR="00D61FEF">
        <w:rPr>
          <w:bCs/>
          <w:sz w:val="22"/>
          <w:szCs w:val="22"/>
        </w:rPr>
        <w:t xml:space="preserve">lare des sous-traitants et </w:t>
      </w:r>
      <w:r w:rsidR="00B833AE">
        <w:rPr>
          <w:bCs/>
          <w:sz w:val="22"/>
          <w:szCs w:val="22"/>
        </w:rPr>
        <w:t>joins</w:t>
      </w:r>
      <w:r w:rsidR="00B833AE" w:rsidRPr="00A21CCB">
        <w:rPr>
          <w:bCs/>
          <w:sz w:val="22"/>
          <w:szCs w:val="22"/>
        </w:rPr>
        <w:t>-la</w:t>
      </w:r>
      <w:r w:rsidR="00DC5BDA" w:rsidRPr="00A21CCB">
        <w:rPr>
          <w:bCs/>
          <w:sz w:val="22"/>
          <w:szCs w:val="22"/>
        </w:rPr>
        <w:t xml:space="preserve"> ou les annexes DC4 correspondantes</w:t>
      </w:r>
    </w:p>
    <w:p w14:paraId="500E6DA0" w14:textId="77777777" w:rsidR="00A21CCB" w:rsidRDefault="00A21CCB">
      <w:pPr>
        <w:ind w:right="284"/>
        <w:rPr>
          <w:b/>
          <w:bCs/>
          <w:sz w:val="22"/>
          <w:szCs w:val="22"/>
          <w:u w:val="single"/>
        </w:rPr>
      </w:pPr>
    </w:p>
    <w:p w14:paraId="73ECC771" w14:textId="77777777" w:rsidR="00890841" w:rsidRPr="00A21CCB" w:rsidRDefault="00890841" w:rsidP="00890841">
      <w:pPr>
        <w:rPr>
          <w:bCs/>
          <w:sz w:val="22"/>
          <w:szCs w:val="22"/>
        </w:rPr>
      </w:pPr>
    </w:p>
    <w:p w14:paraId="5DAC25A5" w14:textId="77777777" w:rsidR="00890841" w:rsidRPr="000B6799" w:rsidRDefault="00890841" w:rsidP="00890841">
      <w:pPr>
        <w:autoSpaceDE w:val="0"/>
        <w:jc w:val="both"/>
        <w:rPr>
          <w:b/>
          <w:noProof/>
        </w:rPr>
      </w:pPr>
      <w:r w:rsidRPr="000B6799">
        <w:rPr>
          <w:b/>
          <w:noProof/>
        </w:rPr>
        <w:t>RESPONSABLES PHYSIQUES DE LA VERIFICATION ET DE LA SIGNATURE DES ACTES DE SOUS-TRAITANCE</w:t>
      </w:r>
    </w:p>
    <w:p w14:paraId="302D24DA" w14:textId="77777777" w:rsidR="00890841" w:rsidRPr="00EF488F" w:rsidRDefault="00890841" w:rsidP="00890841">
      <w:pPr>
        <w:autoSpaceDE w:val="0"/>
        <w:jc w:val="both"/>
        <w:rPr>
          <w:noProof/>
          <w:sz w:val="22"/>
          <w:szCs w:val="22"/>
        </w:rPr>
      </w:pPr>
    </w:p>
    <w:p w14:paraId="4EEB86FA" w14:textId="77777777" w:rsidR="00890841" w:rsidRPr="00AD0AC0" w:rsidRDefault="00890841" w:rsidP="00890841">
      <w:pPr>
        <w:autoSpaceDE w:val="0"/>
        <w:jc w:val="both"/>
        <w:rPr>
          <w:rFonts w:eastAsia="Calibri"/>
          <w:lang w:eastAsia="en-US"/>
        </w:rPr>
      </w:pPr>
      <w:r w:rsidRPr="00AD0AC0">
        <w:rPr>
          <w:rFonts w:eastAsia="Calibri"/>
          <w:lang w:eastAsia="en-US"/>
        </w:rPr>
        <w:t>Dans le cadre de la mise en place de la dématérialisation des actes de sous-traitance, la personne physique responsable de la gestion, la vérification et la signature de ses actes pour le titulaire est :</w:t>
      </w:r>
    </w:p>
    <w:p w14:paraId="3CA5FF1C" w14:textId="77777777" w:rsidR="00890841" w:rsidRPr="00EF488F" w:rsidRDefault="00890841" w:rsidP="00890841">
      <w:pPr>
        <w:autoSpaceDE w:val="0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Ind w:w="1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5"/>
      </w:tblGrid>
      <w:tr w:rsidR="00890841" w:rsidRPr="00EF488F" w14:paraId="19741E1F" w14:textId="77777777" w:rsidTr="00165316">
        <w:trPr>
          <w:trHeight w:val="260"/>
        </w:trPr>
        <w:tc>
          <w:tcPr>
            <w:tcW w:w="2405" w:type="dxa"/>
            <w:shd w:val="clear" w:color="auto" w:fill="auto"/>
          </w:tcPr>
          <w:p w14:paraId="4738AA4A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5" w:type="dxa"/>
            <w:shd w:val="clear" w:color="auto" w:fill="DEEAF6"/>
          </w:tcPr>
          <w:p w14:paraId="63E9BFE8" w14:textId="77777777" w:rsidR="00890841" w:rsidRPr="00EF488F" w:rsidRDefault="00890841" w:rsidP="00165316">
            <w:pPr>
              <w:autoSpaceDE w:val="0"/>
              <w:ind w:hanging="99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533BB7AD" w14:textId="77777777" w:rsidTr="00165316">
        <w:trPr>
          <w:trHeight w:val="272"/>
        </w:trPr>
        <w:tc>
          <w:tcPr>
            <w:tcW w:w="2405" w:type="dxa"/>
            <w:shd w:val="clear" w:color="auto" w:fill="auto"/>
          </w:tcPr>
          <w:p w14:paraId="16B441E3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5" w:type="dxa"/>
            <w:shd w:val="clear" w:color="auto" w:fill="DEEAF6"/>
          </w:tcPr>
          <w:p w14:paraId="1C5064E7" w14:textId="77777777" w:rsidR="00890841" w:rsidRPr="00EF488F" w:rsidRDefault="00890841" w:rsidP="00165316">
            <w:pPr>
              <w:autoSpaceDE w:val="0"/>
              <w:ind w:left="-852" w:hanging="56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4289D00C" w14:textId="77777777" w:rsidTr="00165316">
        <w:trPr>
          <w:trHeight w:val="260"/>
        </w:trPr>
        <w:tc>
          <w:tcPr>
            <w:tcW w:w="2405" w:type="dxa"/>
            <w:shd w:val="clear" w:color="auto" w:fill="auto"/>
          </w:tcPr>
          <w:p w14:paraId="350245CF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5" w:type="dxa"/>
            <w:shd w:val="clear" w:color="auto" w:fill="DEEAF6"/>
          </w:tcPr>
          <w:p w14:paraId="333CE77F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7C4864CB" w14:textId="77777777" w:rsidTr="00165316">
        <w:trPr>
          <w:trHeight w:val="272"/>
        </w:trPr>
        <w:tc>
          <w:tcPr>
            <w:tcW w:w="2405" w:type="dxa"/>
            <w:shd w:val="clear" w:color="auto" w:fill="auto"/>
          </w:tcPr>
          <w:p w14:paraId="3BFF3F31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mobile :</w:t>
            </w:r>
          </w:p>
        </w:tc>
        <w:tc>
          <w:tcPr>
            <w:tcW w:w="4745" w:type="dxa"/>
            <w:shd w:val="clear" w:color="auto" w:fill="DEEAF6"/>
          </w:tcPr>
          <w:p w14:paraId="4A2804AE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0E07F2FF" w14:textId="77777777" w:rsidTr="00165316">
        <w:trPr>
          <w:trHeight w:val="260"/>
        </w:trPr>
        <w:tc>
          <w:tcPr>
            <w:tcW w:w="2405" w:type="dxa"/>
            <w:shd w:val="clear" w:color="auto" w:fill="auto"/>
          </w:tcPr>
          <w:p w14:paraId="004FBAEF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5" w:type="dxa"/>
            <w:shd w:val="clear" w:color="auto" w:fill="DEEAF6"/>
          </w:tcPr>
          <w:p w14:paraId="0DC3079E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201E420" w14:textId="77777777" w:rsidR="00890841" w:rsidRPr="00EF488F" w:rsidRDefault="00890841" w:rsidP="00890841">
      <w:pPr>
        <w:autoSpaceDE w:val="0"/>
        <w:rPr>
          <w:rFonts w:eastAsia="Calibri"/>
          <w:sz w:val="22"/>
          <w:szCs w:val="22"/>
          <w:lang w:eastAsia="en-US"/>
        </w:rPr>
      </w:pPr>
    </w:p>
    <w:p w14:paraId="7D999A8F" w14:textId="77777777" w:rsidR="00890841" w:rsidRPr="00EF488F" w:rsidRDefault="00890841" w:rsidP="00890841">
      <w:pPr>
        <w:autoSpaceDE w:val="0"/>
        <w:jc w:val="both"/>
        <w:rPr>
          <w:rFonts w:eastAsia="Calibri"/>
          <w:sz w:val="22"/>
          <w:szCs w:val="22"/>
          <w:lang w:eastAsia="en-US"/>
        </w:rPr>
      </w:pPr>
      <w:r w:rsidRPr="00EF488F">
        <w:rPr>
          <w:rFonts w:eastAsia="Calibri"/>
          <w:sz w:val="22"/>
          <w:szCs w:val="22"/>
          <w:lang w:eastAsia="en-US"/>
        </w:rPr>
        <w:t>En cas d’absence du responsable, sa suppléance est assurée par :</w:t>
      </w:r>
    </w:p>
    <w:tbl>
      <w:tblPr>
        <w:tblpPr w:leftFromText="141" w:rightFromText="141" w:vertAnchor="text" w:horzAnchor="margin" w:tblpXSpec="center" w:tblpY="1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7"/>
      </w:tblGrid>
      <w:tr w:rsidR="00890841" w:rsidRPr="00EF488F" w14:paraId="0EAA72D8" w14:textId="77777777" w:rsidTr="00165316">
        <w:trPr>
          <w:trHeight w:val="245"/>
        </w:trPr>
        <w:tc>
          <w:tcPr>
            <w:tcW w:w="2405" w:type="dxa"/>
            <w:shd w:val="clear" w:color="auto" w:fill="auto"/>
          </w:tcPr>
          <w:p w14:paraId="08CB6ACC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NOM Prénom :</w:t>
            </w:r>
          </w:p>
        </w:tc>
        <w:tc>
          <w:tcPr>
            <w:tcW w:w="4747" w:type="dxa"/>
            <w:shd w:val="clear" w:color="auto" w:fill="DEEAF6"/>
          </w:tcPr>
          <w:p w14:paraId="7ECCB78C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4D1C9131" w14:textId="77777777" w:rsidTr="00165316">
        <w:trPr>
          <w:trHeight w:val="256"/>
        </w:trPr>
        <w:tc>
          <w:tcPr>
            <w:tcW w:w="2405" w:type="dxa"/>
            <w:shd w:val="clear" w:color="auto" w:fill="auto"/>
          </w:tcPr>
          <w:p w14:paraId="3C047B0C" w14:textId="77777777" w:rsidR="00890841" w:rsidRPr="00EF488F" w:rsidRDefault="00890841" w:rsidP="00165316">
            <w:pPr>
              <w:autoSpaceDE w:val="0"/>
              <w:ind w:right="118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Fonction :</w:t>
            </w:r>
          </w:p>
        </w:tc>
        <w:tc>
          <w:tcPr>
            <w:tcW w:w="4747" w:type="dxa"/>
            <w:shd w:val="clear" w:color="auto" w:fill="DEEAF6"/>
          </w:tcPr>
          <w:p w14:paraId="12F14624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0439492C" w14:textId="77777777" w:rsidTr="00165316">
        <w:trPr>
          <w:trHeight w:val="245"/>
        </w:trPr>
        <w:tc>
          <w:tcPr>
            <w:tcW w:w="2405" w:type="dxa"/>
            <w:shd w:val="clear" w:color="auto" w:fill="auto"/>
          </w:tcPr>
          <w:p w14:paraId="5BFAF4E4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N° téléphone :</w:t>
            </w:r>
          </w:p>
        </w:tc>
        <w:tc>
          <w:tcPr>
            <w:tcW w:w="4747" w:type="dxa"/>
            <w:shd w:val="clear" w:color="auto" w:fill="DEEAF6"/>
          </w:tcPr>
          <w:p w14:paraId="4591C4D7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3638220C" w14:textId="77777777" w:rsidTr="00165316">
        <w:trPr>
          <w:trHeight w:val="256"/>
        </w:trPr>
        <w:tc>
          <w:tcPr>
            <w:tcW w:w="2405" w:type="dxa"/>
            <w:shd w:val="clear" w:color="auto" w:fill="auto"/>
          </w:tcPr>
          <w:p w14:paraId="24B8C107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 xml:space="preserve">N° mobile : </w:t>
            </w:r>
          </w:p>
        </w:tc>
        <w:tc>
          <w:tcPr>
            <w:tcW w:w="4747" w:type="dxa"/>
            <w:shd w:val="clear" w:color="auto" w:fill="DEEAF6"/>
          </w:tcPr>
          <w:p w14:paraId="5ED1EB2E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90841" w:rsidRPr="00EF488F" w14:paraId="7975C384" w14:textId="77777777" w:rsidTr="00165316">
        <w:trPr>
          <w:trHeight w:val="245"/>
        </w:trPr>
        <w:tc>
          <w:tcPr>
            <w:tcW w:w="2405" w:type="dxa"/>
            <w:shd w:val="clear" w:color="auto" w:fill="auto"/>
          </w:tcPr>
          <w:p w14:paraId="227EF423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F488F">
              <w:rPr>
                <w:rFonts w:eastAsia="Calibri"/>
                <w:sz w:val="22"/>
                <w:szCs w:val="22"/>
                <w:lang w:eastAsia="en-US"/>
              </w:rPr>
              <w:t>Adresse électronique :</w:t>
            </w:r>
          </w:p>
        </w:tc>
        <w:tc>
          <w:tcPr>
            <w:tcW w:w="4747" w:type="dxa"/>
            <w:shd w:val="clear" w:color="auto" w:fill="DEEAF6"/>
          </w:tcPr>
          <w:p w14:paraId="7B68AB04" w14:textId="77777777" w:rsidR="00890841" w:rsidRPr="00EF488F" w:rsidRDefault="00890841" w:rsidP="00165316">
            <w:pPr>
              <w:autoSpaceDE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54906492" w14:textId="6973A721" w:rsidR="00FC3343" w:rsidRDefault="00FC3343">
      <w:pPr>
        <w:ind w:right="284"/>
        <w:rPr>
          <w:b/>
          <w:bCs/>
          <w:sz w:val="22"/>
          <w:szCs w:val="22"/>
          <w:u w:val="single"/>
        </w:rPr>
      </w:pPr>
    </w:p>
    <w:p w14:paraId="14DF82BE" w14:textId="01D3C11E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33A45392" w14:textId="0B6F84D1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50470A42" w14:textId="7FCA4B07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0EAD362B" w14:textId="2E726B2B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76861BC5" w14:textId="127ECBE8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25613363" w14:textId="55D84727" w:rsidR="00890841" w:rsidRDefault="00890841">
      <w:pPr>
        <w:ind w:right="284"/>
        <w:rPr>
          <w:b/>
          <w:bCs/>
          <w:sz w:val="22"/>
          <w:szCs w:val="22"/>
          <w:u w:val="single"/>
        </w:rPr>
      </w:pPr>
    </w:p>
    <w:p w14:paraId="426F1FE3" w14:textId="77777777" w:rsidR="00E4568C" w:rsidRPr="00CF4CFF" w:rsidRDefault="00E4568C" w:rsidP="00CF4CFF">
      <w:pPr>
        <w:pStyle w:val="Paragraphedeliste"/>
        <w:numPr>
          <w:ilvl w:val="0"/>
          <w:numId w:val="15"/>
        </w:numPr>
        <w:ind w:right="284"/>
        <w:rPr>
          <w:b/>
          <w:bCs/>
          <w:sz w:val="22"/>
          <w:szCs w:val="22"/>
          <w:u w:val="single"/>
        </w:rPr>
      </w:pPr>
      <w:r w:rsidRPr="00CF4CFF">
        <w:rPr>
          <w:b/>
          <w:bCs/>
          <w:sz w:val="22"/>
          <w:szCs w:val="22"/>
          <w:u w:val="single"/>
        </w:rPr>
        <w:t>AVANCE</w:t>
      </w:r>
    </w:p>
    <w:p w14:paraId="3C27220E" w14:textId="77777777" w:rsidR="00E4568C" w:rsidRDefault="00E4568C">
      <w:pPr>
        <w:ind w:right="284"/>
        <w:rPr>
          <w:b/>
          <w:bCs/>
          <w:sz w:val="22"/>
          <w:szCs w:val="22"/>
        </w:rPr>
      </w:pPr>
    </w:p>
    <w:p w14:paraId="3C4F0522" w14:textId="0F62763F" w:rsidR="009F1CF4" w:rsidRPr="00E10DA9" w:rsidRDefault="009F1CF4" w:rsidP="009F1CF4">
      <w:pPr>
        <w:pStyle w:val="Retraitcorpsdetexte2"/>
        <w:ind w:firstLine="0"/>
        <w:rPr>
          <w:sz w:val="22"/>
          <w:szCs w:val="22"/>
        </w:rPr>
      </w:pPr>
      <w:r w:rsidRPr="00E10DA9">
        <w:rPr>
          <w:sz w:val="22"/>
          <w:szCs w:val="22"/>
        </w:rPr>
        <w:t xml:space="preserve">Une avance sera versée au titulaire du marché OU aux membres du groupement si les conditions fixées à l’article 5.2 des DAG sont réunies. </w:t>
      </w:r>
    </w:p>
    <w:p w14:paraId="3E84BB06" w14:textId="77777777" w:rsidR="009F1CF4" w:rsidRPr="00E10DA9" w:rsidRDefault="009F1CF4" w:rsidP="009F1CF4">
      <w:pPr>
        <w:jc w:val="both"/>
        <w:rPr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6"/>
        <w:gridCol w:w="2632"/>
        <w:gridCol w:w="2360"/>
      </w:tblGrid>
      <w:tr w:rsidR="009F1CF4" w:rsidRPr="00E10DA9" w14:paraId="5964AD7B" w14:textId="77777777" w:rsidTr="00314F75">
        <w:tc>
          <w:tcPr>
            <w:tcW w:w="5387" w:type="dxa"/>
            <w:vAlign w:val="center"/>
          </w:tcPr>
          <w:p w14:paraId="0507AE93" w14:textId="77777777" w:rsidR="009F1CF4" w:rsidRPr="00E10DA9" w:rsidRDefault="009F1CF4" w:rsidP="00314F75">
            <w:pPr>
              <w:jc w:val="center"/>
              <w:rPr>
                <w:sz w:val="22"/>
                <w:szCs w:val="22"/>
              </w:rPr>
            </w:pPr>
            <w:r w:rsidRPr="00E10DA9">
              <w:rPr>
                <w:sz w:val="22"/>
                <w:szCs w:val="22"/>
              </w:rPr>
              <w:lastRenderedPageBreak/>
              <w:t>Nom de l’opérateur économique</w:t>
            </w:r>
          </w:p>
        </w:tc>
        <w:tc>
          <w:tcPr>
            <w:tcW w:w="2693" w:type="dxa"/>
            <w:vAlign w:val="center"/>
          </w:tcPr>
          <w:p w14:paraId="12C0E544" w14:textId="77777777" w:rsidR="009F1CF4" w:rsidRPr="00E10DA9" w:rsidRDefault="009F1CF4" w:rsidP="00314F75">
            <w:pPr>
              <w:jc w:val="center"/>
              <w:rPr>
                <w:sz w:val="22"/>
                <w:szCs w:val="22"/>
              </w:rPr>
            </w:pPr>
            <w:r w:rsidRPr="00E10DA9">
              <w:rPr>
                <w:b/>
                <w:sz w:val="22"/>
                <w:szCs w:val="22"/>
              </w:rPr>
              <w:t>Accepte</w:t>
            </w:r>
            <w:r w:rsidRPr="00E10DA9">
              <w:rPr>
                <w:sz w:val="22"/>
                <w:szCs w:val="22"/>
              </w:rPr>
              <w:t xml:space="preserve"> de percevoir de l’avance </w:t>
            </w:r>
            <w:r w:rsidRPr="00E10DA9">
              <w:rPr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2410" w:type="dxa"/>
            <w:vAlign w:val="center"/>
          </w:tcPr>
          <w:p w14:paraId="0D282D76" w14:textId="77777777" w:rsidR="009F1CF4" w:rsidRPr="00E10DA9" w:rsidRDefault="009F1CF4" w:rsidP="00314F75">
            <w:pPr>
              <w:jc w:val="center"/>
              <w:rPr>
                <w:sz w:val="22"/>
                <w:szCs w:val="22"/>
              </w:rPr>
            </w:pPr>
            <w:r w:rsidRPr="00E10DA9">
              <w:rPr>
                <w:b/>
                <w:sz w:val="22"/>
                <w:szCs w:val="22"/>
              </w:rPr>
              <w:t>Refuse</w:t>
            </w:r>
            <w:r w:rsidRPr="00E10DA9">
              <w:rPr>
                <w:sz w:val="22"/>
                <w:szCs w:val="22"/>
              </w:rPr>
              <w:t xml:space="preserve"> de percevoir l’avance </w:t>
            </w:r>
            <w:r w:rsidRPr="00E10DA9">
              <w:rPr>
                <w:sz w:val="22"/>
                <w:szCs w:val="22"/>
                <w:vertAlign w:val="superscript"/>
              </w:rPr>
              <w:t>(2)</w:t>
            </w:r>
          </w:p>
        </w:tc>
      </w:tr>
      <w:tr w:rsidR="009F1CF4" w:rsidRPr="00E10DA9" w14:paraId="2FB60647" w14:textId="77777777" w:rsidTr="00314F75">
        <w:trPr>
          <w:trHeight w:val="440"/>
        </w:trPr>
        <w:tc>
          <w:tcPr>
            <w:tcW w:w="5387" w:type="dxa"/>
          </w:tcPr>
          <w:p w14:paraId="06602892" w14:textId="77777777" w:rsidR="009F1CF4" w:rsidRPr="00E10DA9" w:rsidRDefault="009F1CF4" w:rsidP="00314F7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2011732" w14:textId="77777777" w:rsidR="009F1CF4" w:rsidRPr="00E10DA9" w:rsidRDefault="009F1CF4" w:rsidP="00314F7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6EE3AECE" w14:textId="77777777" w:rsidR="009F1CF4" w:rsidRPr="00E10DA9" w:rsidRDefault="009F1CF4" w:rsidP="00314F75">
            <w:pPr>
              <w:jc w:val="both"/>
              <w:rPr>
                <w:sz w:val="22"/>
                <w:szCs w:val="22"/>
              </w:rPr>
            </w:pPr>
          </w:p>
        </w:tc>
      </w:tr>
      <w:tr w:rsidR="009F1CF4" w:rsidRPr="00E10DA9" w14:paraId="598B2651" w14:textId="77777777" w:rsidTr="00314F75">
        <w:trPr>
          <w:trHeight w:val="455"/>
        </w:trPr>
        <w:tc>
          <w:tcPr>
            <w:tcW w:w="5387" w:type="dxa"/>
          </w:tcPr>
          <w:p w14:paraId="751BABEE" w14:textId="77777777" w:rsidR="009F1CF4" w:rsidRPr="00E10DA9" w:rsidRDefault="009F1CF4" w:rsidP="00314F7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419FB702" w14:textId="77777777" w:rsidR="009F1CF4" w:rsidRPr="00E10DA9" w:rsidRDefault="009F1CF4" w:rsidP="00314F7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14:paraId="273C90C9" w14:textId="77777777" w:rsidR="009F1CF4" w:rsidRPr="00E10DA9" w:rsidRDefault="009F1CF4" w:rsidP="00314F75">
            <w:pPr>
              <w:jc w:val="both"/>
              <w:rPr>
                <w:sz w:val="22"/>
                <w:szCs w:val="22"/>
              </w:rPr>
            </w:pPr>
          </w:p>
        </w:tc>
      </w:tr>
    </w:tbl>
    <w:p w14:paraId="4A49CD36" w14:textId="77777777" w:rsidR="009F1CF4" w:rsidRPr="00E10DA9" w:rsidRDefault="009F1CF4" w:rsidP="009F1CF4">
      <w:pPr>
        <w:jc w:val="both"/>
        <w:rPr>
          <w:sz w:val="22"/>
          <w:szCs w:val="22"/>
        </w:rPr>
      </w:pPr>
    </w:p>
    <w:p w14:paraId="0C527E04" w14:textId="77777777" w:rsidR="009F1CF4" w:rsidRPr="00E10DA9" w:rsidRDefault="009F1CF4" w:rsidP="009F1CF4">
      <w:pPr>
        <w:pStyle w:val="Retraitcorpsdetexte2"/>
        <w:ind w:firstLine="0"/>
        <w:rPr>
          <w:sz w:val="22"/>
          <w:szCs w:val="22"/>
        </w:rPr>
      </w:pPr>
      <w:r w:rsidRPr="00E10DA9">
        <w:rPr>
          <w:sz w:val="22"/>
          <w:szCs w:val="22"/>
          <w:vertAlign w:val="superscript"/>
        </w:rPr>
        <w:t>(</w:t>
      </w:r>
      <w:proofErr w:type="gramStart"/>
      <w:r w:rsidRPr="00E10DA9">
        <w:rPr>
          <w:sz w:val="22"/>
          <w:szCs w:val="22"/>
          <w:vertAlign w:val="superscript"/>
        </w:rPr>
        <w:t>2)</w:t>
      </w:r>
      <w:r w:rsidRPr="00E10DA9">
        <w:rPr>
          <w:sz w:val="22"/>
          <w:szCs w:val="22"/>
        </w:rPr>
        <w:t>mettre</w:t>
      </w:r>
      <w:proofErr w:type="gramEnd"/>
      <w:r w:rsidRPr="00E10DA9">
        <w:rPr>
          <w:sz w:val="22"/>
          <w:szCs w:val="22"/>
        </w:rPr>
        <w:t xml:space="preserve"> une croix dans la case correspondant à votre choix</w:t>
      </w:r>
    </w:p>
    <w:p w14:paraId="53B91A6C" w14:textId="77777777" w:rsidR="009F1CF4" w:rsidRPr="00E10DA9" w:rsidRDefault="009F1CF4" w:rsidP="009F1CF4">
      <w:pPr>
        <w:pStyle w:val="Retraitcorpsdetexte2"/>
        <w:ind w:firstLine="0"/>
        <w:rPr>
          <w:sz w:val="22"/>
          <w:szCs w:val="22"/>
        </w:rPr>
      </w:pPr>
    </w:p>
    <w:p w14:paraId="7F377932" w14:textId="77777777" w:rsidR="009F1CF4" w:rsidRPr="00E10DA9" w:rsidRDefault="009F1CF4" w:rsidP="009F1CF4">
      <w:pPr>
        <w:rPr>
          <w:sz w:val="22"/>
          <w:szCs w:val="22"/>
        </w:rPr>
      </w:pPr>
      <w:r w:rsidRPr="00E10DA9">
        <w:rPr>
          <w:b/>
          <w:sz w:val="22"/>
          <w:szCs w:val="22"/>
        </w:rPr>
        <w:t>A défaut de renseignement, l’avance sera versée si le contractant peut y prétendre</w:t>
      </w:r>
      <w:r w:rsidRPr="00E10DA9">
        <w:rPr>
          <w:sz w:val="22"/>
          <w:szCs w:val="22"/>
        </w:rPr>
        <w:t>.</w:t>
      </w:r>
    </w:p>
    <w:p w14:paraId="5DE26969" w14:textId="7C00E309" w:rsidR="00890841" w:rsidRDefault="00890841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64E84E5A" w14:textId="1805EC10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363DE433" w14:textId="75C6FE76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6E1CE8DB" w14:textId="76E51CF7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4E951C3A" w14:textId="5EE39916" w:rsidR="00D42F06" w:rsidRDefault="00D42F06" w:rsidP="00890841">
      <w:pPr>
        <w:pStyle w:val="Notedebasdepage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 w14:paraId="1504C18B" w14:textId="0DE17ADA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>(Mention manuscrite) “ Lu et approuvé ”</w:t>
      </w:r>
    </w:p>
    <w:p w14:paraId="72819DDA" w14:textId="77777777" w:rsidR="00E4568C" w:rsidRDefault="00E4568C">
      <w:pPr>
        <w:rPr>
          <w:sz w:val="22"/>
          <w:szCs w:val="22"/>
        </w:rPr>
      </w:pPr>
    </w:p>
    <w:p w14:paraId="7191A26A" w14:textId="77777777" w:rsidR="00E4568C" w:rsidRDefault="00E4568C">
      <w:pPr>
        <w:rPr>
          <w:sz w:val="22"/>
          <w:szCs w:val="22"/>
        </w:rPr>
      </w:pPr>
      <w:r>
        <w:rPr>
          <w:sz w:val="22"/>
          <w:szCs w:val="22"/>
        </w:rPr>
        <w:t xml:space="preserve">A                                        </w:t>
      </w:r>
      <w:proofErr w:type="gramStart"/>
      <w:r>
        <w:rPr>
          <w:sz w:val="22"/>
          <w:szCs w:val="22"/>
        </w:rPr>
        <w:t xml:space="preserve">  ,</w:t>
      </w:r>
      <w:proofErr w:type="gramEnd"/>
      <w:r>
        <w:rPr>
          <w:sz w:val="22"/>
          <w:szCs w:val="22"/>
        </w:rPr>
        <w:t xml:space="preserve"> le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                                         , le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</w:p>
    <w:p w14:paraId="7B109DD6" w14:textId="77777777" w:rsidR="00E4568C" w:rsidRDefault="00E4568C">
      <w:pPr>
        <w:rPr>
          <w:sz w:val="22"/>
          <w:szCs w:val="22"/>
        </w:rPr>
      </w:pPr>
    </w:p>
    <w:p w14:paraId="47841925" w14:textId="77777777" w:rsidR="00E4568C" w:rsidRDefault="00E4568C">
      <w:pPr>
        <w:ind w:right="284"/>
        <w:rPr>
          <w:sz w:val="22"/>
          <w:szCs w:val="22"/>
        </w:rPr>
      </w:pPr>
      <w:r>
        <w:rPr>
          <w:sz w:val="22"/>
          <w:szCs w:val="22"/>
        </w:rPr>
        <w:t xml:space="preserve">Cachet entreprise et signature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Cachet entreprise et signature</w:t>
      </w:r>
      <w:r>
        <w:rPr>
          <w:sz w:val="22"/>
          <w:szCs w:val="22"/>
        </w:rPr>
        <w:tab/>
      </w:r>
    </w:p>
    <w:p w14:paraId="31C58AC4" w14:textId="77777777" w:rsidR="00E4568C" w:rsidRDefault="00E4568C">
      <w:pPr>
        <w:ind w:right="284"/>
        <w:rPr>
          <w:b/>
          <w:bCs/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nom</w:t>
      </w:r>
      <w:proofErr w:type="gramEnd"/>
      <w:r>
        <w:rPr>
          <w:sz w:val="22"/>
          <w:szCs w:val="22"/>
        </w:rPr>
        <w:t xml:space="preserve"> et qualité du signataire)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36C3D">
        <w:rPr>
          <w:sz w:val="22"/>
          <w:szCs w:val="22"/>
        </w:rPr>
        <w:tab/>
      </w:r>
      <w:r>
        <w:rPr>
          <w:sz w:val="22"/>
          <w:szCs w:val="22"/>
        </w:rPr>
        <w:t>(nom et qualité du signataire)</w:t>
      </w:r>
    </w:p>
    <w:p w14:paraId="02695161" w14:textId="77777777" w:rsidR="0083692E" w:rsidRDefault="0083692E" w:rsidP="0083692E">
      <w:pPr>
        <w:ind w:left="5760" w:right="284"/>
        <w:rPr>
          <w:b/>
          <w:bCs/>
          <w:sz w:val="22"/>
          <w:szCs w:val="22"/>
        </w:rPr>
      </w:pPr>
    </w:p>
    <w:p w14:paraId="1D63B75A" w14:textId="77777777" w:rsidR="00E4568C" w:rsidRDefault="0083692E" w:rsidP="0083692E">
      <w:pPr>
        <w:ind w:left="5760" w:righ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 w:rsidR="00E4568C">
        <w:rPr>
          <w:b/>
          <w:bCs/>
          <w:sz w:val="22"/>
          <w:szCs w:val="22"/>
        </w:rPr>
        <w:t>signature</w:t>
      </w:r>
      <w:proofErr w:type="gramEnd"/>
      <w:r w:rsidR="00E4568C">
        <w:rPr>
          <w:b/>
          <w:bCs/>
          <w:sz w:val="22"/>
          <w:szCs w:val="22"/>
        </w:rPr>
        <w:t xml:space="preserve"> du cotraitant en cas de groupement solidaire)</w:t>
      </w:r>
    </w:p>
    <w:p w14:paraId="157DCB9F" w14:textId="592D5BEA" w:rsidR="00E4568C" w:rsidRDefault="00E4568C">
      <w:pPr>
        <w:ind w:right="284"/>
        <w:rPr>
          <w:b/>
          <w:bCs/>
          <w:sz w:val="22"/>
          <w:szCs w:val="22"/>
        </w:rPr>
      </w:pPr>
    </w:p>
    <w:p w14:paraId="3C2C090F" w14:textId="7418A13B" w:rsidR="000A68C4" w:rsidRDefault="000A68C4">
      <w:pPr>
        <w:ind w:right="284"/>
        <w:rPr>
          <w:b/>
          <w:bCs/>
          <w:sz w:val="22"/>
          <w:szCs w:val="22"/>
        </w:rPr>
      </w:pPr>
    </w:p>
    <w:p w14:paraId="6FEE3816" w14:textId="7FEA4CDB" w:rsidR="000A68C4" w:rsidRDefault="000A68C4">
      <w:pPr>
        <w:ind w:right="284"/>
        <w:rPr>
          <w:b/>
          <w:bCs/>
          <w:sz w:val="22"/>
          <w:szCs w:val="22"/>
        </w:rPr>
      </w:pPr>
    </w:p>
    <w:p w14:paraId="5A935855" w14:textId="77777777" w:rsidR="000A68C4" w:rsidRDefault="000A68C4">
      <w:pPr>
        <w:ind w:right="284"/>
        <w:rPr>
          <w:b/>
          <w:bCs/>
          <w:sz w:val="22"/>
          <w:szCs w:val="22"/>
        </w:rPr>
      </w:pPr>
    </w:p>
    <w:p w14:paraId="15F947AA" w14:textId="77777777" w:rsidR="00E4568C" w:rsidRDefault="00E4568C">
      <w:pPr>
        <w:ind w:right="284"/>
        <w:rPr>
          <w:b/>
          <w:bCs/>
          <w:sz w:val="22"/>
          <w:szCs w:val="22"/>
        </w:rPr>
      </w:pPr>
    </w:p>
    <w:tbl>
      <w:tblPr>
        <w:tblpPr w:leftFromText="141" w:rightFromText="141" w:vertAnchor="text" w:horzAnchor="margin" w:tblpY="-81"/>
        <w:tblW w:w="0" w:type="auto"/>
        <w:tblLook w:val="0000" w:firstRow="0" w:lastRow="0" w:firstColumn="0" w:lastColumn="0" w:noHBand="0" w:noVBand="0"/>
      </w:tblPr>
      <w:tblGrid>
        <w:gridCol w:w="10150"/>
      </w:tblGrid>
      <w:tr w:rsidR="00636A3E" w14:paraId="6E9E7361" w14:textId="77777777" w:rsidTr="00636A3E">
        <w:trPr>
          <w:trHeight w:val="2847"/>
        </w:trPr>
        <w:tc>
          <w:tcPr>
            <w:tcW w:w="10150" w:type="dxa"/>
          </w:tcPr>
          <w:p w14:paraId="173F0161" w14:textId="77777777" w:rsidR="00636A3E" w:rsidRPr="003305E1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b/>
                <w:bCs/>
                <w:sz w:val="22"/>
                <w:szCs w:val="22"/>
                <w:u w:val="single"/>
              </w:rPr>
              <w:t>Date de signature de l’administration</w:t>
            </w:r>
            <w:r w:rsidRPr="003305E1">
              <w:rPr>
                <w:sz w:val="22"/>
                <w:szCs w:val="22"/>
              </w:rPr>
              <w:t> :</w:t>
            </w:r>
          </w:p>
          <w:p w14:paraId="58718E78" w14:textId="77777777" w:rsidR="00D04501" w:rsidRDefault="00D04501" w:rsidP="00636A3E">
            <w:pPr>
              <w:pStyle w:val="Corpsdetexte"/>
              <w:rPr>
                <w:sz w:val="22"/>
                <w:szCs w:val="22"/>
              </w:rPr>
            </w:pPr>
          </w:p>
          <w:p w14:paraId="672497B0" w14:textId="6A3D9B09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>Date :</w:t>
            </w:r>
          </w:p>
          <w:p w14:paraId="01DC36A6" w14:textId="158926B5" w:rsidR="00636A3E" w:rsidRPr="003305E1" w:rsidRDefault="00636A3E" w:rsidP="00636A3E">
            <w:pPr>
              <w:rPr>
                <w:sz w:val="22"/>
                <w:szCs w:val="22"/>
              </w:rPr>
            </w:pPr>
          </w:p>
          <w:p w14:paraId="499E9FF5" w14:textId="3EF6DD73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1F9A521B" w14:textId="77777777" w:rsidR="000A68C4" w:rsidRPr="003305E1" w:rsidRDefault="000A68C4" w:rsidP="00636A3E">
            <w:pPr>
              <w:rPr>
                <w:sz w:val="22"/>
                <w:szCs w:val="22"/>
              </w:rPr>
            </w:pPr>
          </w:p>
          <w:p w14:paraId="78292D82" w14:textId="77777777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Signature du délégataire du représentant du pouvoir adjudicateur  </w:t>
            </w:r>
          </w:p>
          <w:p w14:paraId="5EC3BEB3" w14:textId="0DFFE3C2" w:rsidR="00636A3E" w:rsidRPr="003305E1" w:rsidRDefault="00636A3E" w:rsidP="00636A3E">
            <w:pPr>
              <w:pStyle w:val="Corpsdetexte"/>
              <w:rPr>
                <w:sz w:val="22"/>
                <w:szCs w:val="22"/>
              </w:rPr>
            </w:pPr>
          </w:p>
          <w:p w14:paraId="2CD14BCA" w14:textId="6E38CB14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3D3BF25" w14:textId="77777777" w:rsidR="000A68C4" w:rsidRPr="003305E1" w:rsidRDefault="000A68C4" w:rsidP="00636A3E">
            <w:pPr>
              <w:pStyle w:val="Corpsdetexte"/>
              <w:rPr>
                <w:sz w:val="22"/>
                <w:szCs w:val="22"/>
              </w:rPr>
            </w:pPr>
          </w:p>
          <w:p w14:paraId="1677CE25" w14:textId="2530F357" w:rsidR="00636A3E" w:rsidRPr="005C1DED" w:rsidRDefault="00636A3E" w:rsidP="00636A3E">
            <w:pPr>
              <w:rPr>
                <w:sz w:val="22"/>
                <w:szCs w:val="22"/>
              </w:rPr>
            </w:pPr>
            <w:r w:rsidRPr="003305E1">
              <w:rPr>
                <w:sz w:val="22"/>
                <w:szCs w:val="22"/>
              </w:rPr>
              <w:t xml:space="preserve">Pour le </w:t>
            </w:r>
            <w:r w:rsidR="00D04501">
              <w:rPr>
                <w:sz w:val="22"/>
                <w:szCs w:val="22"/>
              </w:rPr>
              <w:t xml:space="preserve">directeur </w:t>
            </w:r>
            <w:r w:rsidR="003305E1" w:rsidRPr="003305E1">
              <w:rPr>
                <w:sz w:val="22"/>
                <w:szCs w:val="22"/>
              </w:rPr>
              <w:t xml:space="preserve">du service </w:t>
            </w:r>
            <w:r w:rsidR="003305E1" w:rsidRPr="005C1DED">
              <w:rPr>
                <w:sz w:val="22"/>
                <w:szCs w:val="22"/>
              </w:rPr>
              <w:t xml:space="preserve">d’infrastructure de la défense </w:t>
            </w:r>
            <w:r w:rsidR="00D04501" w:rsidRPr="005C1DED">
              <w:rPr>
                <w:sz w:val="22"/>
                <w:szCs w:val="22"/>
              </w:rPr>
              <w:t>No</w:t>
            </w:r>
            <w:bookmarkStart w:id="2" w:name="_GoBack"/>
            <w:bookmarkEnd w:id="2"/>
            <w:r w:rsidR="00D04501" w:rsidRPr="005C1DED">
              <w:rPr>
                <w:sz w:val="22"/>
                <w:szCs w:val="22"/>
              </w:rPr>
              <w:t>rd-Est</w:t>
            </w:r>
          </w:p>
          <w:p w14:paraId="0D2C1140" w14:textId="63AFEA8C" w:rsidR="00636A3E" w:rsidRDefault="00636A3E" w:rsidP="005C1DED">
            <w:r w:rsidRPr="005C1DED">
              <w:rPr>
                <w:sz w:val="22"/>
                <w:szCs w:val="22"/>
              </w:rPr>
              <w:t xml:space="preserve">Par délégation, </w:t>
            </w:r>
            <w:r w:rsidR="00A54E53" w:rsidRPr="005C1DED">
              <w:rPr>
                <w:sz w:val="22"/>
                <w:szCs w:val="22"/>
              </w:rPr>
              <w:t>le</w:t>
            </w:r>
            <w:r w:rsidR="003305E1" w:rsidRPr="005C1DED">
              <w:rPr>
                <w:sz w:val="22"/>
                <w:szCs w:val="22"/>
              </w:rPr>
              <w:t xml:space="preserve"> </w:t>
            </w:r>
            <w:r w:rsidR="005C1DED" w:rsidRPr="005C1DED">
              <w:rPr>
                <w:sz w:val="22"/>
                <w:szCs w:val="22"/>
              </w:rPr>
              <w:t>chef de l’USID</w:t>
            </w:r>
            <w:r w:rsidR="005C1DED">
              <w:rPr>
                <w:sz w:val="22"/>
                <w:szCs w:val="22"/>
              </w:rPr>
              <w:t xml:space="preserve"> de METZ</w:t>
            </w:r>
          </w:p>
        </w:tc>
      </w:tr>
    </w:tbl>
    <w:p w14:paraId="4FBD33BE" w14:textId="77777777" w:rsidR="00E4568C" w:rsidRDefault="00E4568C">
      <w:pPr>
        <w:rPr>
          <w:sz w:val="22"/>
          <w:szCs w:val="22"/>
        </w:rPr>
      </w:pPr>
    </w:p>
    <w:sectPr w:rsidR="00E4568C" w:rsidSect="0083692E">
      <w:footerReference w:type="default" r:id="rId12"/>
      <w:type w:val="continuous"/>
      <w:pgSz w:w="11906" w:h="16838" w:code="9"/>
      <w:pgMar w:top="851" w:right="851" w:bottom="851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090F3" w14:textId="77777777" w:rsidR="00421397" w:rsidRDefault="00421397">
      <w:r>
        <w:separator/>
      </w:r>
    </w:p>
  </w:endnote>
  <w:endnote w:type="continuationSeparator" w:id="0">
    <w:p w14:paraId="6C350B50" w14:textId="77777777" w:rsidR="00421397" w:rsidRDefault="0042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C7FAA" w14:textId="1728213F" w:rsidR="00E4568C" w:rsidRPr="000E7E38" w:rsidRDefault="00E4568C" w:rsidP="000E7E38">
    <w:pPr>
      <w:pStyle w:val="Pieddepage"/>
      <w:ind w:left="8820"/>
      <w:rPr>
        <w:sz w:val="16"/>
        <w:szCs w:val="16"/>
      </w:rPr>
    </w:pPr>
    <w:r w:rsidRPr="000E7E38">
      <w:rPr>
        <w:sz w:val="16"/>
        <w:szCs w:val="16"/>
      </w:rPr>
      <w:t xml:space="preserve">Page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PAGE </w:instrText>
    </w:r>
    <w:r w:rsidRPr="000E7E38">
      <w:rPr>
        <w:sz w:val="16"/>
        <w:szCs w:val="16"/>
      </w:rPr>
      <w:fldChar w:fldCharType="separate"/>
    </w:r>
    <w:r w:rsidR="005C1DED">
      <w:rPr>
        <w:noProof/>
        <w:sz w:val="16"/>
        <w:szCs w:val="16"/>
      </w:rPr>
      <w:t>5</w:t>
    </w:r>
    <w:r w:rsidRPr="000E7E38">
      <w:rPr>
        <w:sz w:val="16"/>
        <w:szCs w:val="16"/>
      </w:rPr>
      <w:fldChar w:fldCharType="end"/>
    </w:r>
    <w:r w:rsidRPr="000E7E38">
      <w:rPr>
        <w:sz w:val="16"/>
        <w:szCs w:val="16"/>
      </w:rPr>
      <w:t xml:space="preserve"> sur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NUMPAGES </w:instrText>
    </w:r>
    <w:r w:rsidRPr="000E7E38">
      <w:rPr>
        <w:sz w:val="16"/>
        <w:szCs w:val="16"/>
      </w:rPr>
      <w:fldChar w:fldCharType="separate"/>
    </w:r>
    <w:r w:rsidR="005C1DED">
      <w:rPr>
        <w:noProof/>
        <w:sz w:val="16"/>
        <w:szCs w:val="16"/>
      </w:rPr>
      <w:t>5</w:t>
    </w:r>
    <w:r w:rsidRPr="000E7E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1F067" w14:textId="77777777" w:rsidR="00421397" w:rsidRDefault="00421397">
      <w:r>
        <w:separator/>
      </w:r>
    </w:p>
  </w:footnote>
  <w:footnote w:type="continuationSeparator" w:id="0">
    <w:p w14:paraId="7C4D7C08" w14:textId="77777777" w:rsidR="00421397" w:rsidRDefault="00421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496"/>
    <w:multiLevelType w:val="hybridMultilevel"/>
    <w:tmpl w:val="C8447FE4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7D62"/>
    <w:multiLevelType w:val="hybridMultilevel"/>
    <w:tmpl w:val="E6C4B466"/>
    <w:lvl w:ilvl="0" w:tplc="1BDE8E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3494"/>
    <w:multiLevelType w:val="multilevel"/>
    <w:tmpl w:val="288E5DB4"/>
    <w:lvl w:ilvl="0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3" w15:restartNumberingAfterBreak="0">
    <w:nsid w:val="22EA1477"/>
    <w:multiLevelType w:val="hybridMultilevel"/>
    <w:tmpl w:val="B6B4B2FA"/>
    <w:lvl w:ilvl="0" w:tplc="1714A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E7366"/>
    <w:multiLevelType w:val="multilevel"/>
    <w:tmpl w:val="311A11CC"/>
    <w:lvl w:ilvl="0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D65C0"/>
    <w:multiLevelType w:val="multilevel"/>
    <w:tmpl w:val="78E09A4E"/>
    <w:lvl w:ilvl="0">
      <w:start w:val="1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7" w15:restartNumberingAfterBreak="0">
    <w:nsid w:val="510B5592"/>
    <w:multiLevelType w:val="hybridMultilevel"/>
    <w:tmpl w:val="31A8477E"/>
    <w:lvl w:ilvl="0" w:tplc="A686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60036"/>
    <w:multiLevelType w:val="hybridMultilevel"/>
    <w:tmpl w:val="D6FC3B2C"/>
    <w:lvl w:ilvl="0" w:tplc="1046CCF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CC65C02"/>
    <w:multiLevelType w:val="hybridMultilevel"/>
    <w:tmpl w:val="F22652DC"/>
    <w:lvl w:ilvl="0" w:tplc="D3BA33F4">
      <w:numFmt w:val="bullet"/>
      <w:lvlText w:val="-"/>
      <w:lvlJc w:val="left"/>
      <w:pPr>
        <w:tabs>
          <w:tab w:val="num" w:pos="807"/>
        </w:tabs>
        <w:ind w:left="807" w:hanging="360"/>
      </w:pPr>
      <w:rPr>
        <w:rFonts w:ascii="Times New Roman" w:eastAsia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0" w15:restartNumberingAfterBreak="0">
    <w:nsid w:val="66186E84"/>
    <w:multiLevelType w:val="hybridMultilevel"/>
    <w:tmpl w:val="896A3F52"/>
    <w:lvl w:ilvl="0" w:tplc="EEE6705A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68833D1C"/>
    <w:multiLevelType w:val="hybridMultilevel"/>
    <w:tmpl w:val="288E5DB4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2" w15:restartNumberingAfterBreak="0">
    <w:nsid w:val="6E120560"/>
    <w:multiLevelType w:val="hybridMultilevel"/>
    <w:tmpl w:val="311A11CC"/>
    <w:lvl w:ilvl="0" w:tplc="0636C7E4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FBD7F51"/>
    <w:multiLevelType w:val="hybridMultilevel"/>
    <w:tmpl w:val="4C04C8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1F8E"/>
    <w:multiLevelType w:val="hybridMultilevel"/>
    <w:tmpl w:val="6C2E9B36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4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8C"/>
    <w:rsid w:val="00033852"/>
    <w:rsid w:val="00033FEC"/>
    <w:rsid w:val="0004082B"/>
    <w:rsid w:val="00040DB8"/>
    <w:rsid w:val="00061523"/>
    <w:rsid w:val="00080266"/>
    <w:rsid w:val="000A68C4"/>
    <w:rsid w:val="000B6187"/>
    <w:rsid w:val="000B7F05"/>
    <w:rsid w:val="000E409B"/>
    <w:rsid w:val="000E6DCB"/>
    <w:rsid w:val="000E7E38"/>
    <w:rsid w:val="00105FF7"/>
    <w:rsid w:val="0012323B"/>
    <w:rsid w:val="00135E0D"/>
    <w:rsid w:val="00154626"/>
    <w:rsid w:val="00161CB0"/>
    <w:rsid w:val="00182AA2"/>
    <w:rsid w:val="001845B3"/>
    <w:rsid w:val="001913BB"/>
    <w:rsid w:val="001A438C"/>
    <w:rsid w:val="001B2A91"/>
    <w:rsid w:val="001C345D"/>
    <w:rsid w:val="001C7BC6"/>
    <w:rsid w:val="001D3DBE"/>
    <w:rsid w:val="001D7EEA"/>
    <w:rsid w:val="001E72A5"/>
    <w:rsid w:val="00207217"/>
    <w:rsid w:val="00221DC6"/>
    <w:rsid w:val="0022475E"/>
    <w:rsid w:val="00247FCD"/>
    <w:rsid w:val="002515E3"/>
    <w:rsid w:val="002517E5"/>
    <w:rsid w:val="002609D3"/>
    <w:rsid w:val="00261EA1"/>
    <w:rsid w:val="002B7D0A"/>
    <w:rsid w:val="002F0185"/>
    <w:rsid w:val="0030094B"/>
    <w:rsid w:val="0030754D"/>
    <w:rsid w:val="00321D7E"/>
    <w:rsid w:val="00324AF0"/>
    <w:rsid w:val="003305E1"/>
    <w:rsid w:val="00340670"/>
    <w:rsid w:val="00342812"/>
    <w:rsid w:val="003459FE"/>
    <w:rsid w:val="003635F5"/>
    <w:rsid w:val="00375DAC"/>
    <w:rsid w:val="00395E04"/>
    <w:rsid w:val="003B0259"/>
    <w:rsid w:val="003B314E"/>
    <w:rsid w:val="003E27F0"/>
    <w:rsid w:val="004051F8"/>
    <w:rsid w:val="004071F0"/>
    <w:rsid w:val="00421397"/>
    <w:rsid w:val="004352D6"/>
    <w:rsid w:val="00440C7F"/>
    <w:rsid w:val="004426F9"/>
    <w:rsid w:val="00452465"/>
    <w:rsid w:val="004572C2"/>
    <w:rsid w:val="00471CD8"/>
    <w:rsid w:val="004C1CAE"/>
    <w:rsid w:val="004D4457"/>
    <w:rsid w:val="004D78C3"/>
    <w:rsid w:val="004E4132"/>
    <w:rsid w:val="004F546E"/>
    <w:rsid w:val="0050015F"/>
    <w:rsid w:val="00511D31"/>
    <w:rsid w:val="005135AE"/>
    <w:rsid w:val="00513945"/>
    <w:rsid w:val="00516649"/>
    <w:rsid w:val="0052008A"/>
    <w:rsid w:val="00523F5C"/>
    <w:rsid w:val="00531433"/>
    <w:rsid w:val="00557975"/>
    <w:rsid w:val="00565912"/>
    <w:rsid w:val="00572D09"/>
    <w:rsid w:val="005811D1"/>
    <w:rsid w:val="00582C10"/>
    <w:rsid w:val="00593D73"/>
    <w:rsid w:val="00595D74"/>
    <w:rsid w:val="0059703D"/>
    <w:rsid w:val="005A170B"/>
    <w:rsid w:val="005A307E"/>
    <w:rsid w:val="005C1DED"/>
    <w:rsid w:val="005C6C69"/>
    <w:rsid w:val="005C7C3C"/>
    <w:rsid w:val="005D226D"/>
    <w:rsid w:val="00600C8A"/>
    <w:rsid w:val="00605455"/>
    <w:rsid w:val="0061778A"/>
    <w:rsid w:val="00621DC4"/>
    <w:rsid w:val="0062444F"/>
    <w:rsid w:val="00630814"/>
    <w:rsid w:val="00636A3E"/>
    <w:rsid w:val="00640509"/>
    <w:rsid w:val="00654285"/>
    <w:rsid w:val="00657B63"/>
    <w:rsid w:val="00664780"/>
    <w:rsid w:val="006778F1"/>
    <w:rsid w:val="006A0639"/>
    <w:rsid w:val="006C51FC"/>
    <w:rsid w:val="006C579B"/>
    <w:rsid w:val="006C6C86"/>
    <w:rsid w:val="006D12F7"/>
    <w:rsid w:val="006D6B51"/>
    <w:rsid w:val="006F46F2"/>
    <w:rsid w:val="00704534"/>
    <w:rsid w:val="00714BA8"/>
    <w:rsid w:val="007163D7"/>
    <w:rsid w:val="00723584"/>
    <w:rsid w:val="00736C3D"/>
    <w:rsid w:val="007474F7"/>
    <w:rsid w:val="00760517"/>
    <w:rsid w:val="00770C76"/>
    <w:rsid w:val="00780752"/>
    <w:rsid w:val="00782DD9"/>
    <w:rsid w:val="0078784E"/>
    <w:rsid w:val="007B57E4"/>
    <w:rsid w:val="007C6431"/>
    <w:rsid w:val="007F1F17"/>
    <w:rsid w:val="007F772B"/>
    <w:rsid w:val="008363ED"/>
    <w:rsid w:val="0083692E"/>
    <w:rsid w:val="00843F24"/>
    <w:rsid w:val="008452A4"/>
    <w:rsid w:val="008508D0"/>
    <w:rsid w:val="00861EB3"/>
    <w:rsid w:val="008655C3"/>
    <w:rsid w:val="008717D7"/>
    <w:rsid w:val="00890841"/>
    <w:rsid w:val="00897011"/>
    <w:rsid w:val="008A0442"/>
    <w:rsid w:val="008B20D9"/>
    <w:rsid w:val="008C071D"/>
    <w:rsid w:val="008C441C"/>
    <w:rsid w:val="008C4A54"/>
    <w:rsid w:val="008E38A9"/>
    <w:rsid w:val="008F20B0"/>
    <w:rsid w:val="008F7857"/>
    <w:rsid w:val="0090121B"/>
    <w:rsid w:val="0092737F"/>
    <w:rsid w:val="00943952"/>
    <w:rsid w:val="009529B6"/>
    <w:rsid w:val="00953AF9"/>
    <w:rsid w:val="00954882"/>
    <w:rsid w:val="00975015"/>
    <w:rsid w:val="00996DC7"/>
    <w:rsid w:val="009A0A91"/>
    <w:rsid w:val="009A565C"/>
    <w:rsid w:val="009B2C4D"/>
    <w:rsid w:val="009E037D"/>
    <w:rsid w:val="009E4074"/>
    <w:rsid w:val="009F1CF4"/>
    <w:rsid w:val="009F3495"/>
    <w:rsid w:val="00A012AE"/>
    <w:rsid w:val="00A0514A"/>
    <w:rsid w:val="00A21CCB"/>
    <w:rsid w:val="00A22B40"/>
    <w:rsid w:val="00A311B2"/>
    <w:rsid w:val="00A31852"/>
    <w:rsid w:val="00A43CE9"/>
    <w:rsid w:val="00A54E53"/>
    <w:rsid w:val="00A77BD9"/>
    <w:rsid w:val="00AA5347"/>
    <w:rsid w:val="00AD4BD6"/>
    <w:rsid w:val="00B00EFE"/>
    <w:rsid w:val="00B20A3C"/>
    <w:rsid w:val="00B27B97"/>
    <w:rsid w:val="00B377C4"/>
    <w:rsid w:val="00B675C5"/>
    <w:rsid w:val="00B8068B"/>
    <w:rsid w:val="00B833AE"/>
    <w:rsid w:val="00B9215E"/>
    <w:rsid w:val="00B97FDE"/>
    <w:rsid w:val="00BA5307"/>
    <w:rsid w:val="00BE0FA0"/>
    <w:rsid w:val="00BE4CC5"/>
    <w:rsid w:val="00BE6EE2"/>
    <w:rsid w:val="00BE78F4"/>
    <w:rsid w:val="00BF0647"/>
    <w:rsid w:val="00BF5F34"/>
    <w:rsid w:val="00BF6991"/>
    <w:rsid w:val="00C046E1"/>
    <w:rsid w:val="00C1086B"/>
    <w:rsid w:val="00C26AD4"/>
    <w:rsid w:val="00C30ECD"/>
    <w:rsid w:val="00C42320"/>
    <w:rsid w:val="00C46792"/>
    <w:rsid w:val="00C908AE"/>
    <w:rsid w:val="00CF251F"/>
    <w:rsid w:val="00CF3AE3"/>
    <w:rsid w:val="00CF4CFF"/>
    <w:rsid w:val="00D020F4"/>
    <w:rsid w:val="00D04501"/>
    <w:rsid w:val="00D11523"/>
    <w:rsid w:val="00D334F9"/>
    <w:rsid w:val="00D42F06"/>
    <w:rsid w:val="00D61FEF"/>
    <w:rsid w:val="00D6306B"/>
    <w:rsid w:val="00D97D57"/>
    <w:rsid w:val="00DA6D30"/>
    <w:rsid w:val="00DA7914"/>
    <w:rsid w:val="00DB3E38"/>
    <w:rsid w:val="00DB5338"/>
    <w:rsid w:val="00DC07CE"/>
    <w:rsid w:val="00DC5BDA"/>
    <w:rsid w:val="00DD14D3"/>
    <w:rsid w:val="00DD7BF7"/>
    <w:rsid w:val="00DF028E"/>
    <w:rsid w:val="00E04A93"/>
    <w:rsid w:val="00E06069"/>
    <w:rsid w:val="00E10DA9"/>
    <w:rsid w:val="00E2067B"/>
    <w:rsid w:val="00E33413"/>
    <w:rsid w:val="00E45395"/>
    <w:rsid w:val="00E4568C"/>
    <w:rsid w:val="00E64196"/>
    <w:rsid w:val="00E6518F"/>
    <w:rsid w:val="00E65D15"/>
    <w:rsid w:val="00E70401"/>
    <w:rsid w:val="00EB30DA"/>
    <w:rsid w:val="00EB4FC9"/>
    <w:rsid w:val="00EC5EC7"/>
    <w:rsid w:val="00ED4264"/>
    <w:rsid w:val="00EE1260"/>
    <w:rsid w:val="00F11E5D"/>
    <w:rsid w:val="00F12357"/>
    <w:rsid w:val="00F17085"/>
    <w:rsid w:val="00F2227C"/>
    <w:rsid w:val="00F242F9"/>
    <w:rsid w:val="00F26903"/>
    <w:rsid w:val="00F77963"/>
    <w:rsid w:val="00F952C0"/>
    <w:rsid w:val="00FA0CA6"/>
    <w:rsid w:val="00FA6EF3"/>
    <w:rsid w:val="00FB05CC"/>
    <w:rsid w:val="00FB1E8F"/>
    <w:rsid w:val="00FB769A"/>
    <w:rsid w:val="00FC3343"/>
    <w:rsid w:val="00FF12D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425E21B0"/>
  <w14:defaultImageDpi w14:val="0"/>
  <w15:docId w15:val="{34C5C548-C1F6-480A-BEAE-C185D116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623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4820" w:right="284" w:hanging="4820"/>
      <w:jc w:val="center"/>
      <w:outlineLvl w:val="1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right="1791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360"/>
      <w:outlineLvl w:val="5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jc w:val="center"/>
      <w:outlineLvl w:val="6"/>
    </w:pPr>
    <w:rPr>
      <w:rFonts w:ascii="Arial" w:hAnsi="Arial" w:cs="Arial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ind w:right="284"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3540" w:firstLine="708"/>
      <w:outlineLvl w:val="8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Pr>
      <w:rFonts w:ascii="Cambria" w:hAnsi="Cambria" w:cs="Times New Roman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pPr>
      <w:tabs>
        <w:tab w:val="left" w:pos="6237"/>
      </w:tabs>
      <w:ind w:left="-70"/>
      <w:jc w:val="center"/>
    </w:pPr>
    <w:rPr>
      <w:b/>
      <w:bCs/>
      <w:sz w:val="22"/>
      <w:szCs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tabs>
        <w:tab w:val="left" w:pos="472"/>
      </w:tabs>
      <w:ind w:left="472" w:hanging="472"/>
    </w:pPr>
    <w:rPr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0"/>
      <w:szCs w:val="20"/>
    </w:rPr>
  </w:style>
  <w:style w:type="paragraph" w:customStyle="1" w:styleId="paragraphe">
    <w:name w:val="paragraphe"/>
    <w:basedOn w:val="Normal"/>
    <w:next w:val="Normal"/>
    <w:uiPriority w:val="99"/>
    <w:pPr>
      <w:ind w:left="851"/>
      <w:jc w:val="both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ascii="Times New Roman" w:hAnsi="Times New Roman" w:cs="Times New Roman"/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5C6C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customStyle="1" w:styleId="RedaliaNormal">
    <w:name w:val="Redalia : Normal"/>
    <w:basedOn w:val="Normal"/>
    <w:rsid w:val="00E04A93"/>
    <w:pPr>
      <w:keepNext/>
      <w:keepLines/>
      <w:spacing w:before="40"/>
      <w:jc w:val="both"/>
    </w:pPr>
    <w:rPr>
      <w:rFonts w:ascii="Verdana" w:hAnsi="Verdana"/>
      <w:sz w:val="22"/>
    </w:rPr>
  </w:style>
  <w:style w:type="table" w:styleId="Grilledutableau">
    <w:name w:val="Table Grid"/>
    <w:basedOn w:val="TableauNormal"/>
    <w:uiPriority w:val="99"/>
    <w:rsid w:val="00033FE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311B2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324AF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4CF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42320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232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4232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BEAD80CC5045B00A3B3CBE304924" ma:contentTypeVersion="3" ma:contentTypeDescription="Crée un document." ma:contentTypeScope="" ma:versionID="95b1f12d453939364e164070fc4f938a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370dbe592044418ad9e33dca341c2514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E56D4A41-56BA-413F-9555-86E1EE986661}">
  <ds:schemaRefs>
    <ds:schemaRef ds:uri="6f7ce366-fa45-416d-bb71-7848f4af687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E65F33-6AB2-4EC8-895A-9F3D57D3E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5E4625-D990-47DB-A087-44B815E656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58127B-E2C7-4A14-87CA-FF32A8607A9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1174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MPPA N°</vt:lpstr>
    </vt:vector>
  </TitlesOfParts>
  <Company>MINDEF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MPPA N°</dc:title>
  <dc:creator>mansouno</dc:creator>
  <dc:description/>
  <cp:lastModifiedBy>LARTIGAU Richard IEF MINDEF</cp:lastModifiedBy>
  <cp:revision>33</cp:revision>
  <cp:lastPrinted>2024-07-10T14:06:00Z</cp:lastPrinted>
  <dcterms:created xsi:type="dcterms:W3CDTF">2025-10-28T09:15:00Z</dcterms:created>
  <dcterms:modified xsi:type="dcterms:W3CDTF">2025-12-16T16:01:00Z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0x010100A65ABEAD80CC5045B00A3B3CBE304924</vt:lpwstr>
  </property>
</Properties>
</file>